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BEF" w:rsidRDefault="00C02BEF" w:rsidP="00C02BEF">
      <w:pPr>
        <w:spacing w:after="0" w:line="240" w:lineRule="auto"/>
        <w:ind w:left="360"/>
        <w:jc w:val="center"/>
        <w:rPr>
          <w:rFonts w:ascii="Times New Roman" w:hAnsi="Times New Roman" w:cs="Times New Roman"/>
          <w:b/>
          <w:sz w:val="28"/>
          <w:szCs w:val="28"/>
        </w:rPr>
      </w:pPr>
    </w:p>
    <w:p w:rsidR="00C02BEF" w:rsidRDefault="00C02BEF" w:rsidP="00C02BEF">
      <w:pPr>
        <w:spacing w:after="0" w:line="240" w:lineRule="auto"/>
        <w:ind w:left="360"/>
        <w:jc w:val="center"/>
        <w:rPr>
          <w:rFonts w:ascii="Times New Roman" w:hAnsi="Times New Roman" w:cs="Times New Roman"/>
          <w:b/>
          <w:sz w:val="28"/>
          <w:szCs w:val="28"/>
        </w:rPr>
      </w:pPr>
    </w:p>
    <w:p w:rsidR="00C02BEF" w:rsidRPr="002D676D" w:rsidRDefault="00C02BEF" w:rsidP="00C02BEF">
      <w:pPr>
        <w:spacing w:after="0" w:line="240" w:lineRule="auto"/>
        <w:ind w:left="360"/>
        <w:jc w:val="center"/>
        <w:rPr>
          <w:rFonts w:ascii="Times New Roman" w:hAnsi="Times New Roman" w:cs="Times New Roman"/>
          <w:b/>
          <w:sz w:val="28"/>
          <w:szCs w:val="28"/>
        </w:rPr>
      </w:pPr>
      <w:r w:rsidRPr="002D676D">
        <w:rPr>
          <w:rFonts w:ascii="Times New Roman" w:hAnsi="Times New Roman" w:cs="Times New Roman"/>
          <w:b/>
          <w:sz w:val="28"/>
          <w:szCs w:val="28"/>
        </w:rPr>
        <w:t xml:space="preserve">Единый государственный экзамен по </w:t>
      </w:r>
    </w:p>
    <w:p w:rsidR="00C02BEF" w:rsidRDefault="00C02BEF" w:rsidP="00C02BEF">
      <w:pPr>
        <w:spacing w:after="0" w:line="240" w:lineRule="auto"/>
        <w:ind w:left="360"/>
        <w:jc w:val="center"/>
        <w:rPr>
          <w:rFonts w:ascii="Times New Roman" w:hAnsi="Times New Roman" w:cs="Times New Roman"/>
          <w:b/>
          <w:sz w:val="28"/>
          <w:szCs w:val="28"/>
        </w:rPr>
      </w:pPr>
      <w:r>
        <w:rPr>
          <w:rFonts w:ascii="Times New Roman" w:hAnsi="Times New Roman" w:cs="Times New Roman"/>
          <w:b/>
          <w:sz w:val="28"/>
          <w:szCs w:val="28"/>
        </w:rPr>
        <w:t>ИСТОРИИ</w:t>
      </w:r>
    </w:p>
    <w:p w:rsidR="00C02BEF" w:rsidRDefault="00C02BEF" w:rsidP="00C02BEF">
      <w:pPr>
        <w:spacing w:after="0" w:line="240" w:lineRule="auto"/>
        <w:ind w:left="360"/>
        <w:jc w:val="center"/>
        <w:rPr>
          <w:rFonts w:ascii="Times New Roman" w:hAnsi="Times New Roman" w:cs="Times New Roman"/>
          <w:b/>
          <w:sz w:val="28"/>
          <w:szCs w:val="28"/>
        </w:rPr>
      </w:pPr>
    </w:p>
    <w:p w:rsidR="00C02BEF" w:rsidRPr="002D676D" w:rsidRDefault="00C02BEF" w:rsidP="00C02BEF">
      <w:pPr>
        <w:spacing w:after="0" w:line="240" w:lineRule="auto"/>
        <w:ind w:left="360"/>
        <w:jc w:val="center"/>
        <w:rPr>
          <w:rFonts w:ascii="Times New Roman" w:hAnsi="Times New Roman" w:cs="Times New Roman"/>
          <w:b/>
          <w:sz w:val="28"/>
          <w:szCs w:val="28"/>
        </w:rPr>
      </w:pPr>
      <w:r>
        <w:rPr>
          <w:rFonts w:ascii="Times New Roman" w:hAnsi="Times New Roman" w:cs="Times New Roman"/>
          <w:b/>
          <w:sz w:val="28"/>
          <w:szCs w:val="28"/>
        </w:rPr>
        <w:t>Инструкция по выполнению работы</w:t>
      </w:r>
    </w:p>
    <w:p w:rsidR="00C02BEF" w:rsidRDefault="00C02BEF" w:rsidP="00C02BEF">
      <w:pPr>
        <w:ind w:left="360"/>
        <w:jc w:val="center"/>
        <w:rPr>
          <w:rFonts w:ascii="Times New Roman" w:hAnsi="Times New Roman" w:cs="Times New Roman"/>
          <w:sz w:val="20"/>
          <w:szCs w:val="20"/>
        </w:rPr>
      </w:pPr>
    </w:p>
    <w:p w:rsidR="00C02BEF" w:rsidRPr="00BB3F94" w:rsidRDefault="00C02BEF" w:rsidP="00203FDD">
      <w:pPr>
        <w:widowControl w:val="0"/>
        <w:autoSpaceDE w:val="0"/>
        <w:autoSpaceDN w:val="0"/>
        <w:adjustRightInd w:val="0"/>
        <w:spacing w:after="0" w:line="211" w:lineRule="auto"/>
        <w:ind w:left="426" w:right="565" w:firstLine="497"/>
        <w:jc w:val="both"/>
        <w:rPr>
          <w:rFonts w:ascii="Times New Roman" w:hAnsi="Times New Roman" w:cs="Times New Roman"/>
          <w:sz w:val="28"/>
          <w:szCs w:val="28"/>
        </w:rPr>
      </w:pPr>
      <w:r w:rsidRPr="00BB3F94">
        <w:rPr>
          <w:rFonts w:ascii="Times New Roman" w:hAnsi="Times New Roman" w:cs="Times New Roman"/>
          <w:color w:val="000000"/>
          <w:sz w:val="28"/>
          <w:szCs w:val="28"/>
        </w:rPr>
        <w:t xml:space="preserve">Экзаменационная работа состоит из двух частей, включающих в себя </w:t>
      </w:r>
      <w:r>
        <w:rPr>
          <w:rFonts w:ascii="Times New Roman" w:hAnsi="Times New Roman" w:cs="Times New Roman"/>
          <w:color w:val="000000"/>
          <w:sz w:val="28"/>
          <w:szCs w:val="28"/>
        </w:rPr>
        <w:t xml:space="preserve">                            </w:t>
      </w:r>
      <w:r w:rsidRPr="00BB3F94">
        <w:rPr>
          <w:rFonts w:ascii="Times New Roman" w:hAnsi="Times New Roman" w:cs="Times New Roman"/>
          <w:color w:val="000000"/>
          <w:sz w:val="28"/>
          <w:szCs w:val="28"/>
        </w:rPr>
        <w:t>19 заданий. Часть 1 содержит 11 заданий, часть 2 содержит 8 заданий.</w:t>
      </w:r>
    </w:p>
    <w:p w:rsidR="00C02BEF" w:rsidRPr="00BB3F94" w:rsidRDefault="00C02BEF" w:rsidP="00203FDD">
      <w:pPr>
        <w:widowControl w:val="0"/>
        <w:autoSpaceDE w:val="0"/>
        <w:autoSpaceDN w:val="0"/>
        <w:adjustRightInd w:val="0"/>
        <w:spacing w:after="0" w:line="211" w:lineRule="auto"/>
        <w:ind w:left="426" w:right="565" w:firstLine="497"/>
        <w:jc w:val="both"/>
        <w:rPr>
          <w:rFonts w:ascii="Times New Roman" w:hAnsi="Times New Roman" w:cs="Times New Roman"/>
          <w:sz w:val="28"/>
          <w:szCs w:val="28"/>
        </w:rPr>
      </w:pPr>
      <w:r w:rsidRPr="00BB3F94">
        <w:rPr>
          <w:rFonts w:ascii="Times New Roman" w:hAnsi="Times New Roman" w:cs="Times New Roman"/>
          <w:color w:val="000000"/>
          <w:sz w:val="28"/>
          <w:szCs w:val="28"/>
        </w:rPr>
        <w:t xml:space="preserve">На выполнение экзаменационной работы по истории отводится 3 часа </w:t>
      </w:r>
      <w:r>
        <w:rPr>
          <w:rFonts w:ascii="Times New Roman" w:hAnsi="Times New Roman" w:cs="Times New Roman"/>
          <w:color w:val="000000"/>
          <w:sz w:val="28"/>
          <w:szCs w:val="28"/>
        </w:rPr>
        <w:t xml:space="preserve">                        </w:t>
      </w:r>
      <w:r w:rsidRPr="00BB3F94">
        <w:rPr>
          <w:rFonts w:ascii="Times New Roman" w:hAnsi="Times New Roman" w:cs="Times New Roman"/>
          <w:color w:val="000000"/>
          <w:sz w:val="28"/>
          <w:szCs w:val="28"/>
        </w:rPr>
        <w:t>(180 минут).</w:t>
      </w:r>
    </w:p>
    <w:p w:rsidR="00C02BEF" w:rsidRDefault="00C02BEF" w:rsidP="00203FDD">
      <w:pPr>
        <w:widowControl w:val="0"/>
        <w:autoSpaceDE w:val="0"/>
        <w:autoSpaceDN w:val="0"/>
        <w:adjustRightInd w:val="0"/>
        <w:spacing w:after="0" w:line="250" w:lineRule="auto"/>
        <w:ind w:left="426" w:right="565" w:firstLine="392"/>
        <w:jc w:val="both"/>
        <w:rPr>
          <w:rFonts w:ascii="Times New Roman" w:hAnsi="Times New Roman" w:cs="Times New Roman"/>
          <w:color w:val="000000"/>
          <w:sz w:val="28"/>
          <w:szCs w:val="28"/>
        </w:rPr>
      </w:pPr>
      <w:r w:rsidRPr="00BB3F94">
        <w:rPr>
          <w:rFonts w:ascii="Times New Roman" w:hAnsi="Times New Roman" w:cs="Times New Roman"/>
          <w:color w:val="000000"/>
          <w:sz w:val="28"/>
          <w:szCs w:val="28"/>
        </w:rPr>
        <w:t>Ответы к заданиям 1–11 записываются по приведённым ниже образцам в виде последовательности цифр или слова (словосочетания). Ответ запишите в поле ответа в тексте работы, а затем перенесите в бланк ответов № 1.</w:t>
      </w:r>
    </w:p>
    <w:p w:rsidR="00C02BEF" w:rsidRDefault="00C02BEF" w:rsidP="00C02BEF">
      <w:pPr>
        <w:widowControl w:val="0"/>
        <w:autoSpaceDE w:val="0"/>
        <w:autoSpaceDN w:val="0"/>
        <w:adjustRightInd w:val="0"/>
        <w:spacing w:after="0" w:line="250" w:lineRule="auto"/>
        <w:ind w:right="96" w:firstLine="392"/>
        <w:jc w:val="both"/>
        <w:rPr>
          <w:rFonts w:ascii="Times New Roman" w:hAnsi="Times New Roman" w:cs="Times New Roman"/>
          <w:color w:val="000000"/>
          <w:sz w:val="28"/>
          <w:szCs w:val="28"/>
        </w:rPr>
      </w:pPr>
    </w:p>
    <w:p w:rsidR="00C02BEF" w:rsidRDefault="00C02BEF" w:rsidP="00BB0097">
      <w:pPr>
        <w:widowControl w:val="0"/>
        <w:autoSpaceDE w:val="0"/>
        <w:autoSpaceDN w:val="0"/>
        <w:adjustRightInd w:val="0"/>
        <w:spacing w:after="0" w:line="250" w:lineRule="auto"/>
        <w:ind w:left="-142" w:right="96" w:firstLine="284"/>
        <w:jc w:val="both"/>
        <w:rPr>
          <w:rFonts w:ascii="Times New Roman" w:hAnsi="Times New Roman" w:cs="Times New Roman"/>
          <w:sz w:val="28"/>
          <w:szCs w:val="28"/>
        </w:rPr>
      </w:pPr>
      <w:r w:rsidRPr="00443853">
        <w:rPr>
          <w:noProof/>
        </w:rPr>
        <w:drawing>
          <wp:inline distT="0" distB="0" distL="0" distR="0" wp14:anchorId="37DC173F" wp14:editId="11748DD4">
            <wp:extent cx="6334125" cy="163426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l="10583" t="47893" r="52219" b="35687"/>
                    <a:stretch>
                      <a:fillRect/>
                    </a:stretch>
                  </pic:blipFill>
                  <pic:spPr bwMode="auto">
                    <a:xfrm>
                      <a:off x="0" y="0"/>
                      <a:ext cx="6384593" cy="1647290"/>
                    </a:xfrm>
                    <a:prstGeom prst="rect">
                      <a:avLst/>
                    </a:prstGeom>
                    <a:noFill/>
                    <a:ln>
                      <a:noFill/>
                    </a:ln>
                  </pic:spPr>
                </pic:pic>
              </a:graphicData>
            </a:graphic>
          </wp:inline>
        </w:drawing>
      </w:r>
    </w:p>
    <w:p w:rsidR="00C02BEF" w:rsidRDefault="00C02BEF" w:rsidP="00C02BEF">
      <w:pPr>
        <w:widowControl w:val="0"/>
        <w:autoSpaceDE w:val="0"/>
        <w:autoSpaceDN w:val="0"/>
        <w:adjustRightInd w:val="0"/>
        <w:spacing w:after="0" w:line="211" w:lineRule="auto"/>
        <w:ind w:firstLine="392"/>
        <w:jc w:val="both"/>
        <w:rPr>
          <w:rFonts w:ascii="Times New Roman" w:hAnsi="Times New Roman" w:cs="Times New Roman"/>
          <w:color w:val="000000"/>
          <w:sz w:val="28"/>
          <w:szCs w:val="28"/>
        </w:rPr>
      </w:pPr>
    </w:p>
    <w:p w:rsidR="00C02BEF" w:rsidRPr="00BB3F94" w:rsidRDefault="00C02BEF" w:rsidP="00203FDD">
      <w:pPr>
        <w:widowControl w:val="0"/>
        <w:autoSpaceDE w:val="0"/>
        <w:autoSpaceDN w:val="0"/>
        <w:adjustRightInd w:val="0"/>
        <w:spacing w:after="0" w:line="211" w:lineRule="auto"/>
        <w:ind w:left="426" w:right="565" w:firstLine="392"/>
        <w:jc w:val="both"/>
        <w:rPr>
          <w:rFonts w:ascii="Times New Roman" w:hAnsi="Times New Roman" w:cs="Times New Roman"/>
          <w:sz w:val="28"/>
          <w:szCs w:val="28"/>
        </w:rPr>
      </w:pPr>
      <w:r w:rsidRPr="00BB3F94">
        <w:rPr>
          <w:rFonts w:ascii="Times New Roman" w:hAnsi="Times New Roman" w:cs="Times New Roman"/>
          <w:color w:val="000000"/>
          <w:sz w:val="28"/>
          <w:szCs w:val="28"/>
        </w:rPr>
        <w:t xml:space="preserve">Задания части 2 (12–19) требуют развёрнутого ответа. В бланке ответов </w:t>
      </w:r>
      <w:r>
        <w:rPr>
          <w:rFonts w:ascii="Times New Roman" w:hAnsi="Times New Roman" w:cs="Times New Roman"/>
          <w:color w:val="000000"/>
          <w:sz w:val="28"/>
          <w:szCs w:val="28"/>
        </w:rPr>
        <w:t xml:space="preserve">                    </w:t>
      </w:r>
      <w:r w:rsidRPr="00BB3F94">
        <w:rPr>
          <w:rFonts w:ascii="Times New Roman" w:hAnsi="Times New Roman" w:cs="Times New Roman"/>
          <w:color w:val="000000"/>
          <w:sz w:val="28"/>
          <w:szCs w:val="28"/>
        </w:rPr>
        <w:t>№ 2 укажите номер задания и запишите ответ к нему.</w:t>
      </w:r>
    </w:p>
    <w:p w:rsidR="00C02BEF" w:rsidRPr="00BB3F94" w:rsidRDefault="00C02BEF" w:rsidP="00203FDD">
      <w:pPr>
        <w:widowControl w:val="0"/>
        <w:autoSpaceDE w:val="0"/>
        <w:autoSpaceDN w:val="0"/>
        <w:adjustRightInd w:val="0"/>
        <w:spacing w:after="0" w:line="212" w:lineRule="auto"/>
        <w:ind w:left="426" w:right="565" w:firstLine="497"/>
        <w:jc w:val="both"/>
        <w:rPr>
          <w:rFonts w:ascii="Times New Roman" w:hAnsi="Times New Roman" w:cs="Times New Roman"/>
          <w:sz w:val="28"/>
          <w:szCs w:val="28"/>
        </w:rPr>
      </w:pPr>
      <w:r w:rsidRPr="00BB3F94">
        <w:rPr>
          <w:rFonts w:ascii="Times New Roman" w:hAnsi="Times New Roman" w:cs="Times New Roman"/>
          <w:color w:val="000000"/>
          <w:sz w:val="28"/>
          <w:szCs w:val="28"/>
        </w:rPr>
        <w:t>Все бланки ЕГЭ заполняются яркими чёрными чернилами. Допускается использование гелевой или капиллярной ручки.</w:t>
      </w:r>
    </w:p>
    <w:p w:rsidR="00C02BEF" w:rsidRPr="00BB3F94" w:rsidRDefault="00C02BEF" w:rsidP="00203FDD">
      <w:pPr>
        <w:widowControl w:val="0"/>
        <w:autoSpaceDE w:val="0"/>
        <w:autoSpaceDN w:val="0"/>
        <w:adjustRightInd w:val="0"/>
        <w:spacing w:after="0" w:line="213" w:lineRule="auto"/>
        <w:ind w:left="426" w:right="565" w:firstLine="497"/>
        <w:jc w:val="both"/>
        <w:rPr>
          <w:rFonts w:ascii="Times New Roman" w:hAnsi="Times New Roman" w:cs="Times New Roman"/>
          <w:sz w:val="28"/>
          <w:szCs w:val="28"/>
        </w:rPr>
      </w:pPr>
      <w:r w:rsidRPr="00BB3F94">
        <w:rPr>
          <w:rFonts w:ascii="Times New Roman" w:hAnsi="Times New Roman" w:cs="Times New Roman"/>
          <w:color w:val="000000"/>
          <w:sz w:val="28"/>
          <w:szCs w:val="28"/>
        </w:rPr>
        <w:t xml:space="preserve">При выполнении заданий можно пользоваться черновиком. </w:t>
      </w:r>
      <w:r w:rsidRPr="00BB3F94">
        <w:rPr>
          <w:rFonts w:ascii="Times New Roman" w:hAnsi="Times New Roman" w:cs="Times New Roman"/>
          <w:b/>
          <w:bCs/>
          <w:color w:val="000000"/>
          <w:sz w:val="28"/>
          <w:szCs w:val="28"/>
        </w:rPr>
        <w:t xml:space="preserve">Записи в черновике, а также в тексте контрольных измерительных материалов </w:t>
      </w:r>
      <w:r w:rsidR="00203FDD">
        <w:rPr>
          <w:rFonts w:ascii="Times New Roman" w:hAnsi="Times New Roman" w:cs="Times New Roman"/>
          <w:b/>
          <w:bCs/>
          <w:color w:val="000000"/>
          <w:sz w:val="28"/>
          <w:szCs w:val="28"/>
        </w:rPr>
        <w:t xml:space="preserve">                      </w:t>
      </w:r>
      <w:r w:rsidRPr="00BB3F94">
        <w:rPr>
          <w:rFonts w:ascii="Times New Roman" w:hAnsi="Times New Roman" w:cs="Times New Roman"/>
          <w:b/>
          <w:bCs/>
          <w:color w:val="000000"/>
          <w:sz w:val="28"/>
          <w:szCs w:val="28"/>
        </w:rPr>
        <w:t>не учитываются при оценивании работы.</w:t>
      </w:r>
    </w:p>
    <w:p w:rsidR="00C02BEF" w:rsidRPr="00BB3F94" w:rsidRDefault="00C02BEF" w:rsidP="00203FDD">
      <w:pPr>
        <w:widowControl w:val="0"/>
        <w:autoSpaceDE w:val="0"/>
        <w:autoSpaceDN w:val="0"/>
        <w:adjustRightInd w:val="0"/>
        <w:spacing w:after="0" w:line="250" w:lineRule="auto"/>
        <w:ind w:left="426" w:right="565" w:firstLine="497"/>
        <w:jc w:val="both"/>
        <w:rPr>
          <w:rFonts w:ascii="Times New Roman" w:hAnsi="Times New Roman" w:cs="Times New Roman"/>
          <w:sz w:val="28"/>
          <w:szCs w:val="28"/>
        </w:rPr>
      </w:pPr>
      <w:r w:rsidRPr="00BB3F94">
        <w:rPr>
          <w:rFonts w:ascii="Times New Roman" w:hAnsi="Times New Roman" w:cs="Times New Roman"/>
          <w:color w:val="000000"/>
          <w:sz w:val="28"/>
          <w:szCs w:val="28"/>
        </w:rPr>
        <w:t>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rsidR="00C02BEF" w:rsidRDefault="00C02BEF" w:rsidP="00203FDD">
      <w:pPr>
        <w:widowControl w:val="0"/>
        <w:autoSpaceDE w:val="0"/>
        <w:autoSpaceDN w:val="0"/>
        <w:adjustRightInd w:val="0"/>
        <w:spacing w:after="0" w:line="240" w:lineRule="auto"/>
        <w:ind w:left="426" w:right="565" w:firstLine="497"/>
        <w:jc w:val="both"/>
        <w:rPr>
          <w:rFonts w:ascii="Times New Roman" w:hAnsi="Times New Roman" w:cs="Times New Roman"/>
          <w:color w:val="000000"/>
          <w:sz w:val="28"/>
          <w:szCs w:val="28"/>
        </w:rPr>
      </w:pPr>
      <w:r w:rsidRPr="00BB3F94">
        <w:rPr>
          <w:rFonts w:ascii="Times New Roman" w:hAnsi="Times New Roman" w:cs="Times New Roman"/>
          <w:color w:val="000000"/>
          <w:sz w:val="28"/>
          <w:szCs w:val="28"/>
        </w:rPr>
        <w:t>После завершения работы проверьте, чтобы ответ на каждое задание в бланках ответов № 1 и № 2 был записан под правильным номером.</w:t>
      </w:r>
    </w:p>
    <w:p w:rsidR="00C02BEF" w:rsidRPr="00BB3F94" w:rsidRDefault="00C02BEF" w:rsidP="00C02BEF">
      <w:pPr>
        <w:widowControl w:val="0"/>
        <w:autoSpaceDE w:val="0"/>
        <w:autoSpaceDN w:val="0"/>
        <w:adjustRightInd w:val="0"/>
        <w:spacing w:after="0" w:line="240" w:lineRule="auto"/>
        <w:ind w:firstLine="497"/>
        <w:rPr>
          <w:rFonts w:ascii="Times New Roman" w:hAnsi="Times New Roman" w:cs="Times New Roman"/>
          <w:sz w:val="28"/>
          <w:szCs w:val="28"/>
        </w:rPr>
      </w:pPr>
    </w:p>
    <w:p w:rsidR="00C02BEF" w:rsidRPr="00BB3F94" w:rsidRDefault="00C02BEF" w:rsidP="00C02BEF">
      <w:pPr>
        <w:ind w:left="360"/>
        <w:rPr>
          <w:rFonts w:ascii="Times New Roman" w:hAnsi="Times New Roman" w:cs="Times New Roman"/>
          <w:sz w:val="28"/>
          <w:szCs w:val="28"/>
        </w:rPr>
      </w:pPr>
    </w:p>
    <w:p w:rsidR="00C02BEF" w:rsidRPr="007D3CBD" w:rsidRDefault="00C02BEF" w:rsidP="00C02BEF">
      <w:pPr>
        <w:ind w:left="360"/>
        <w:jc w:val="center"/>
        <w:rPr>
          <w:rFonts w:ascii="Times New Roman" w:hAnsi="Times New Roman" w:cs="Times New Roman"/>
          <w:b/>
          <w:i/>
          <w:sz w:val="28"/>
          <w:szCs w:val="28"/>
        </w:rPr>
      </w:pPr>
      <w:r w:rsidRPr="007D3CBD">
        <w:rPr>
          <w:rFonts w:ascii="Times New Roman" w:hAnsi="Times New Roman" w:cs="Times New Roman"/>
          <w:b/>
          <w:i/>
          <w:sz w:val="28"/>
          <w:szCs w:val="28"/>
        </w:rPr>
        <w:t>Желаем успеха!</w:t>
      </w:r>
    </w:p>
    <w:p w:rsidR="00C02BEF" w:rsidRDefault="00C02BEF" w:rsidP="00C02BEF">
      <w:pPr>
        <w:spacing w:line="240" w:lineRule="auto"/>
        <w:rPr>
          <w:rFonts w:ascii="Times New Roman" w:hAnsi="Times New Roman" w:cs="Times New Roman"/>
          <w:sz w:val="28"/>
          <w:szCs w:val="28"/>
        </w:rPr>
      </w:pPr>
    </w:p>
    <w:p w:rsidR="00C02BEF" w:rsidRDefault="00C02BEF" w:rsidP="00C02BEF">
      <w:pPr>
        <w:spacing w:line="240" w:lineRule="auto"/>
        <w:rPr>
          <w:rFonts w:ascii="Times New Roman" w:hAnsi="Times New Roman" w:cs="Times New Roman"/>
          <w:sz w:val="28"/>
          <w:szCs w:val="28"/>
        </w:rPr>
      </w:pPr>
    </w:p>
    <w:p w:rsidR="00C02BEF" w:rsidRDefault="00C02BEF" w:rsidP="00C02BEF">
      <w:pPr>
        <w:spacing w:line="240" w:lineRule="auto"/>
        <w:rPr>
          <w:rFonts w:ascii="Times New Roman" w:hAnsi="Times New Roman" w:cs="Times New Roman"/>
          <w:sz w:val="28"/>
          <w:szCs w:val="28"/>
        </w:rPr>
      </w:pPr>
    </w:p>
    <w:p w:rsidR="00C02BEF" w:rsidRDefault="00C02BEF" w:rsidP="00C02BEF">
      <w:pPr>
        <w:spacing w:line="240" w:lineRule="auto"/>
        <w:rPr>
          <w:rFonts w:ascii="Times New Roman" w:hAnsi="Times New Roman" w:cs="Times New Roman"/>
          <w:sz w:val="28"/>
          <w:szCs w:val="28"/>
        </w:rPr>
      </w:pPr>
    </w:p>
    <w:p w:rsidR="00C02BEF" w:rsidRPr="00FA7216" w:rsidRDefault="00C02BEF" w:rsidP="00C02BEF">
      <w:pPr>
        <w:ind w:left="360"/>
        <w:jc w:val="center"/>
        <w:rPr>
          <w:rFonts w:ascii="Times New Roman" w:hAnsi="Times New Roman" w:cs="Times New Roman"/>
          <w:b/>
          <w:sz w:val="28"/>
          <w:szCs w:val="28"/>
        </w:rPr>
      </w:pPr>
      <w:r w:rsidRPr="00FA7216">
        <w:rPr>
          <w:rFonts w:ascii="Times New Roman" w:hAnsi="Times New Roman" w:cs="Times New Roman"/>
          <w:b/>
          <w:sz w:val="28"/>
          <w:szCs w:val="28"/>
        </w:rPr>
        <w:t>Часть 1</w:t>
      </w:r>
    </w:p>
    <w:p w:rsidR="00C02BEF" w:rsidRPr="00FA7216" w:rsidRDefault="00C02BEF" w:rsidP="00203FDD">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09" w:right="96"/>
        <w:jc w:val="both"/>
        <w:rPr>
          <w:rFonts w:ascii="Times New Roman" w:hAnsi="Times New Roman" w:cs="Times New Roman"/>
          <w:sz w:val="28"/>
          <w:szCs w:val="28"/>
        </w:rPr>
      </w:pPr>
      <w:r w:rsidRPr="00FA7216">
        <w:rPr>
          <w:rFonts w:ascii="Times New Roman" w:hAnsi="Times New Roman" w:cs="Times New Roman"/>
          <w:b/>
          <w:bCs/>
          <w:i/>
          <w:iCs/>
          <w:color w:val="000000"/>
          <w:sz w:val="28"/>
          <w:szCs w:val="28"/>
        </w:rPr>
        <w:t>Ответом к заданиям 1–11 является последовательность цифр или слово (словосочетание). Сначала укажите ответы в тексте работы, а затем перенесите их в БЛАНК ОТВЕТОВ № 1 справа от номера соответствующего задания, начиная с первой клеточки, без пробелов, запятых и других дополнительных символов. Каждую цифру или букву пишите в отдельной клеточке в соответствии с приведёнными в бланке образцами. Имена российских государей следует писать только буквами (например: Николай</w:t>
      </w:r>
      <w:r>
        <w:rPr>
          <w:rFonts w:ascii="Times New Roman" w:hAnsi="Times New Roman" w:cs="Times New Roman"/>
          <w:b/>
          <w:bCs/>
          <w:i/>
          <w:iCs/>
          <w:color w:val="000000"/>
          <w:sz w:val="28"/>
          <w:szCs w:val="28"/>
        </w:rPr>
        <w:t xml:space="preserve"> </w:t>
      </w:r>
      <w:r w:rsidRPr="00FA7216">
        <w:rPr>
          <w:rFonts w:ascii="Times New Roman" w:hAnsi="Times New Roman" w:cs="Times New Roman"/>
          <w:b/>
          <w:bCs/>
          <w:i/>
          <w:iCs/>
          <w:color w:val="000000"/>
          <w:sz w:val="28"/>
          <w:szCs w:val="28"/>
        </w:rPr>
        <w:t>Второй).</w:t>
      </w:r>
    </w:p>
    <w:p w:rsidR="00203FDD" w:rsidRDefault="00203FDD" w:rsidP="00203FDD">
      <w:pPr>
        <w:pStyle w:val="a3"/>
        <w:spacing w:line="240" w:lineRule="auto"/>
        <w:rPr>
          <w:rFonts w:ascii="Times New Roman" w:hAnsi="Times New Roman" w:cs="Times New Roman"/>
          <w:sz w:val="28"/>
          <w:szCs w:val="28"/>
        </w:rPr>
      </w:pPr>
    </w:p>
    <w:p w:rsidR="009F70EF" w:rsidRPr="00C02BEF" w:rsidRDefault="006C258F" w:rsidP="00203FDD">
      <w:pPr>
        <w:pStyle w:val="a3"/>
        <w:spacing w:line="240" w:lineRule="auto"/>
        <w:ind w:left="567"/>
        <w:jc w:val="both"/>
        <w:rPr>
          <w:rFonts w:ascii="Times New Roman" w:hAnsi="Times New Roman" w:cs="Times New Roman"/>
          <w:sz w:val="28"/>
          <w:szCs w:val="28"/>
        </w:rPr>
      </w:pPr>
      <w:r>
        <w:rPr>
          <w:rFonts w:ascii="Times New Roman" w:hAnsi="Times New Roman" w:cs="Times New Roman"/>
          <w:noProof/>
          <w:sz w:val="28"/>
          <w:szCs w:val="28"/>
          <w:lang w:eastAsia="ru-RU"/>
        </w:rPr>
        <w:pict>
          <v:rect id="_x0000_s1041" style="position:absolute;left:0;text-align:left;margin-left:-17.05pt;margin-top:5.45pt;width:36.75pt;height:23.25pt;z-index:251666432">
            <v:textbox>
              <w:txbxContent>
                <w:p w:rsidR="00203FDD" w:rsidRPr="00BB0097" w:rsidRDefault="00203FDD" w:rsidP="00203FDD">
                  <w:pPr>
                    <w:jc w:val="center"/>
                    <w:rPr>
                      <w:rFonts w:ascii="Times New Roman" w:hAnsi="Times New Roman" w:cs="Times New Roman"/>
                      <w:b/>
                      <w:sz w:val="28"/>
                      <w:szCs w:val="28"/>
                    </w:rPr>
                  </w:pPr>
                  <w:r w:rsidRPr="00BB0097">
                    <w:rPr>
                      <w:rFonts w:ascii="Times New Roman" w:hAnsi="Times New Roman" w:cs="Times New Roman"/>
                      <w:b/>
                      <w:sz w:val="28"/>
                      <w:szCs w:val="28"/>
                    </w:rPr>
                    <w:t>1</w:t>
                  </w:r>
                </w:p>
              </w:txbxContent>
            </v:textbox>
          </v:rect>
        </w:pict>
      </w:r>
      <w:r w:rsidR="009F70EF" w:rsidRPr="00C02BEF">
        <w:rPr>
          <w:rFonts w:ascii="Times New Roman" w:hAnsi="Times New Roman" w:cs="Times New Roman"/>
          <w:sz w:val="28"/>
          <w:szCs w:val="28"/>
        </w:rPr>
        <w:t>Установите соответствие между событиями и годами: к каждой позиции первого столбца подберите соответствующую позицию из второго столбца.</w:t>
      </w:r>
    </w:p>
    <w:tbl>
      <w:tblPr>
        <w:tblW w:w="9781" w:type="dxa"/>
        <w:tblInd w:w="769" w:type="dxa"/>
        <w:shd w:val="clear" w:color="auto" w:fill="FFFFFF"/>
        <w:tblCellMar>
          <w:top w:w="15" w:type="dxa"/>
          <w:left w:w="15" w:type="dxa"/>
          <w:bottom w:w="15" w:type="dxa"/>
          <w:right w:w="15" w:type="dxa"/>
        </w:tblCellMar>
        <w:tblLook w:val="04A0" w:firstRow="1" w:lastRow="0" w:firstColumn="1" w:lastColumn="0" w:noHBand="0" w:noVBand="1"/>
      </w:tblPr>
      <w:tblGrid>
        <w:gridCol w:w="6237"/>
        <w:gridCol w:w="3544"/>
      </w:tblGrid>
      <w:tr w:rsidR="009F70EF" w:rsidRPr="00C02BEF" w:rsidTr="00203FDD">
        <w:tc>
          <w:tcPr>
            <w:tcW w:w="6237" w:type="dxa"/>
            <w:tcBorders>
              <w:top w:val="nil"/>
              <w:left w:val="nil"/>
              <w:bottom w:val="nil"/>
              <w:right w:val="nil"/>
            </w:tcBorders>
            <w:shd w:val="clear" w:color="auto" w:fill="FFFFFF"/>
            <w:tcMar>
              <w:top w:w="60" w:type="dxa"/>
              <w:left w:w="60" w:type="dxa"/>
              <w:bottom w:w="60" w:type="dxa"/>
              <w:right w:w="60" w:type="dxa"/>
            </w:tcMar>
            <w:vAlign w:val="center"/>
          </w:tcPr>
          <w:p w:rsidR="009F70EF" w:rsidRPr="00C02BEF" w:rsidRDefault="009F70EF" w:rsidP="00C02BEF">
            <w:pPr>
              <w:spacing w:before="75" w:line="240" w:lineRule="auto"/>
              <w:jc w:val="center"/>
              <w:rPr>
                <w:rFonts w:ascii="Times New Roman" w:hAnsi="Times New Roman" w:cs="Times New Roman"/>
                <w:color w:val="000000"/>
                <w:sz w:val="28"/>
                <w:szCs w:val="28"/>
              </w:rPr>
            </w:pPr>
            <w:r w:rsidRPr="00C02BEF">
              <w:rPr>
                <w:rFonts w:ascii="Times New Roman" w:hAnsi="Times New Roman" w:cs="Times New Roman"/>
                <w:color w:val="000000"/>
                <w:sz w:val="28"/>
                <w:szCs w:val="28"/>
              </w:rPr>
              <w:t>СОБЫТИЯ</w:t>
            </w:r>
          </w:p>
        </w:tc>
        <w:tc>
          <w:tcPr>
            <w:tcW w:w="3544" w:type="dxa"/>
            <w:tcBorders>
              <w:top w:val="nil"/>
              <w:left w:val="nil"/>
              <w:bottom w:val="nil"/>
              <w:right w:val="nil"/>
            </w:tcBorders>
            <w:shd w:val="clear" w:color="auto" w:fill="FFFFFF"/>
            <w:tcMar>
              <w:top w:w="60" w:type="dxa"/>
              <w:left w:w="60" w:type="dxa"/>
              <w:bottom w:w="60" w:type="dxa"/>
              <w:right w:w="60" w:type="dxa"/>
            </w:tcMar>
            <w:vAlign w:val="center"/>
          </w:tcPr>
          <w:p w:rsidR="009F70EF" w:rsidRPr="00C02BEF" w:rsidRDefault="009F70EF" w:rsidP="00C02BEF">
            <w:pPr>
              <w:spacing w:before="75" w:line="240" w:lineRule="auto"/>
              <w:jc w:val="center"/>
              <w:rPr>
                <w:rFonts w:ascii="Times New Roman" w:hAnsi="Times New Roman" w:cs="Times New Roman"/>
                <w:color w:val="000000"/>
                <w:sz w:val="28"/>
                <w:szCs w:val="28"/>
              </w:rPr>
            </w:pPr>
            <w:r w:rsidRPr="00C02BEF">
              <w:rPr>
                <w:rFonts w:ascii="Times New Roman" w:hAnsi="Times New Roman" w:cs="Times New Roman"/>
                <w:color w:val="000000"/>
                <w:sz w:val="28"/>
                <w:szCs w:val="28"/>
              </w:rPr>
              <w:t>ГОДЫ</w:t>
            </w:r>
          </w:p>
        </w:tc>
      </w:tr>
      <w:tr w:rsidR="009F70EF" w:rsidRPr="00C02BEF" w:rsidTr="00203FDD">
        <w:tc>
          <w:tcPr>
            <w:tcW w:w="6237" w:type="dxa"/>
            <w:tcBorders>
              <w:top w:val="nil"/>
              <w:left w:val="nil"/>
              <w:bottom w:val="nil"/>
              <w:right w:val="nil"/>
            </w:tcBorders>
            <w:shd w:val="clear" w:color="auto" w:fill="FFFFFF"/>
            <w:tcMar>
              <w:top w:w="60" w:type="dxa"/>
              <w:left w:w="60" w:type="dxa"/>
              <w:bottom w:w="60" w:type="dxa"/>
              <w:right w:w="60" w:type="dxa"/>
            </w:tcMar>
          </w:tcPr>
          <w:p w:rsidR="009F70EF" w:rsidRPr="00C02BEF" w:rsidRDefault="007B155C" w:rsidP="00C02BEF">
            <w:pPr>
              <w:pStyle w:val="leftmargin"/>
              <w:spacing w:before="0" w:beforeAutospacing="0" w:after="0" w:afterAutospacing="0"/>
              <w:ind w:hanging="60"/>
              <w:rPr>
                <w:color w:val="000000"/>
                <w:sz w:val="28"/>
                <w:szCs w:val="28"/>
              </w:rPr>
            </w:pPr>
            <w:r w:rsidRPr="00C02BEF">
              <w:rPr>
                <w:color w:val="000000"/>
                <w:sz w:val="28"/>
                <w:szCs w:val="28"/>
              </w:rPr>
              <w:t>А) покушение Д.В.Каракозова на  Александра</w:t>
            </w:r>
            <w:r w:rsidRPr="00C02BEF">
              <w:rPr>
                <w:color w:val="000000"/>
                <w:sz w:val="28"/>
                <w:szCs w:val="28"/>
                <w:lang w:val="en-US"/>
              </w:rPr>
              <w:t>II</w:t>
            </w:r>
          </w:p>
          <w:p w:rsidR="009F70EF" w:rsidRPr="00C02BEF" w:rsidRDefault="007B155C" w:rsidP="00C02BEF">
            <w:pPr>
              <w:pStyle w:val="leftmargin"/>
              <w:spacing w:before="0" w:beforeAutospacing="0" w:after="0" w:afterAutospacing="0"/>
              <w:ind w:hanging="60"/>
              <w:rPr>
                <w:color w:val="000000"/>
                <w:sz w:val="28"/>
                <w:szCs w:val="28"/>
              </w:rPr>
            </w:pPr>
            <w:r w:rsidRPr="00C02BEF">
              <w:rPr>
                <w:color w:val="000000"/>
                <w:sz w:val="28"/>
                <w:szCs w:val="28"/>
              </w:rPr>
              <w:t>Б) авария на Чернобыльской АЭС</w:t>
            </w:r>
          </w:p>
          <w:p w:rsidR="009F70EF" w:rsidRPr="00C02BEF" w:rsidRDefault="007B155C" w:rsidP="00203FDD">
            <w:pPr>
              <w:pStyle w:val="leftmargin"/>
              <w:spacing w:before="0" w:beforeAutospacing="0" w:after="0" w:afterAutospacing="0"/>
              <w:ind w:left="224" w:hanging="284"/>
              <w:rPr>
                <w:color w:val="000000"/>
                <w:sz w:val="28"/>
                <w:szCs w:val="28"/>
              </w:rPr>
            </w:pPr>
            <w:r w:rsidRPr="00C02BEF">
              <w:rPr>
                <w:color w:val="000000"/>
                <w:sz w:val="28"/>
                <w:szCs w:val="28"/>
              </w:rPr>
              <w:t xml:space="preserve">В) заключение Столбовского мира между Россией </w:t>
            </w:r>
            <w:r w:rsidR="00203FDD">
              <w:rPr>
                <w:color w:val="000000"/>
                <w:sz w:val="28"/>
                <w:szCs w:val="28"/>
              </w:rPr>
              <w:t xml:space="preserve">   </w:t>
            </w:r>
            <w:r w:rsidRPr="00C02BEF">
              <w:rPr>
                <w:color w:val="000000"/>
                <w:sz w:val="28"/>
                <w:szCs w:val="28"/>
              </w:rPr>
              <w:t>и Швецией</w:t>
            </w:r>
          </w:p>
          <w:p w:rsidR="009F70EF" w:rsidRPr="00C02BEF" w:rsidRDefault="009F70EF" w:rsidP="00C02BEF">
            <w:pPr>
              <w:pStyle w:val="leftmargin"/>
              <w:spacing w:before="0" w:beforeAutospacing="0" w:after="0" w:afterAutospacing="0"/>
              <w:ind w:hanging="60"/>
              <w:rPr>
                <w:color w:val="000000"/>
                <w:sz w:val="28"/>
                <w:szCs w:val="28"/>
              </w:rPr>
            </w:pPr>
            <w:r w:rsidRPr="00C02BEF">
              <w:rPr>
                <w:color w:val="000000"/>
                <w:sz w:val="28"/>
                <w:szCs w:val="28"/>
              </w:rPr>
              <w:t xml:space="preserve">Г) </w:t>
            </w:r>
            <w:r w:rsidR="007B155C" w:rsidRPr="00C02BEF">
              <w:rPr>
                <w:color w:val="000000"/>
                <w:sz w:val="28"/>
                <w:szCs w:val="28"/>
              </w:rPr>
              <w:t>первое упоминание Москвы в летописи</w:t>
            </w:r>
          </w:p>
        </w:tc>
        <w:tc>
          <w:tcPr>
            <w:tcW w:w="3544" w:type="dxa"/>
            <w:tcBorders>
              <w:top w:val="nil"/>
              <w:left w:val="nil"/>
              <w:bottom w:val="nil"/>
              <w:right w:val="nil"/>
            </w:tcBorders>
            <w:shd w:val="clear" w:color="auto" w:fill="FFFFFF"/>
            <w:tcMar>
              <w:top w:w="60" w:type="dxa"/>
              <w:left w:w="60" w:type="dxa"/>
              <w:bottom w:w="60" w:type="dxa"/>
              <w:right w:w="60" w:type="dxa"/>
            </w:tcMar>
          </w:tcPr>
          <w:p w:rsidR="009F70EF" w:rsidRPr="00C02BEF" w:rsidRDefault="007B155C" w:rsidP="00C02BEF">
            <w:pPr>
              <w:pStyle w:val="leftmargin"/>
              <w:spacing w:before="0" w:beforeAutospacing="0" w:after="0" w:afterAutospacing="0"/>
              <w:ind w:firstLine="375"/>
              <w:rPr>
                <w:color w:val="000000"/>
                <w:sz w:val="28"/>
                <w:szCs w:val="28"/>
              </w:rPr>
            </w:pPr>
            <w:r w:rsidRPr="00C02BEF">
              <w:rPr>
                <w:color w:val="000000"/>
                <w:sz w:val="28"/>
                <w:szCs w:val="28"/>
              </w:rPr>
              <w:t xml:space="preserve">           1) 10</w:t>
            </w:r>
            <w:r w:rsidRPr="00C02BEF">
              <w:rPr>
                <w:color w:val="000000"/>
                <w:sz w:val="28"/>
                <w:szCs w:val="28"/>
                <w:lang w:val="en-US"/>
              </w:rPr>
              <w:t>97</w:t>
            </w:r>
            <w:r w:rsidR="009F70EF" w:rsidRPr="00C02BEF">
              <w:rPr>
                <w:color w:val="000000"/>
                <w:sz w:val="28"/>
                <w:szCs w:val="28"/>
              </w:rPr>
              <w:t xml:space="preserve"> г.</w:t>
            </w:r>
          </w:p>
          <w:p w:rsidR="009F70EF" w:rsidRPr="00C02BEF" w:rsidRDefault="007B155C" w:rsidP="00C02BEF">
            <w:pPr>
              <w:pStyle w:val="leftmargin"/>
              <w:spacing w:before="0" w:beforeAutospacing="0" w:after="0" w:afterAutospacing="0"/>
              <w:ind w:firstLine="375"/>
              <w:rPr>
                <w:color w:val="000000"/>
                <w:sz w:val="28"/>
                <w:szCs w:val="28"/>
              </w:rPr>
            </w:pPr>
            <w:r w:rsidRPr="00C02BEF">
              <w:rPr>
                <w:color w:val="000000"/>
                <w:sz w:val="28"/>
                <w:szCs w:val="28"/>
                <w:lang w:val="en-US"/>
              </w:rPr>
              <w:t xml:space="preserve">   </w:t>
            </w:r>
            <w:r w:rsidRPr="00C02BEF">
              <w:rPr>
                <w:color w:val="000000"/>
                <w:sz w:val="28"/>
                <w:szCs w:val="28"/>
              </w:rPr>
              <w:t xml:space="preserve">       </w:t>
            </w:r>
            <w:r w:rsidRPr="00C02BEF">
              <w:rPr>
                <w:color w:val="000000"/>
                <w:sz w:val="28"/>
                <w:szCs w:val="28"/>
                <w:lang w:val="en-US"/>
              </w:rPr>
              <w:t xml:space="preserve"> </w:t>
            </w:r>
            <w:r w:rsidRPr="00C02BEF">
              <w:rPr>
                <w:color w:val="000000"/>
                <w:sz w:val="28"/>
                <w:szCs w:val="28"/>
              </w:rPr>
              <w:t>2) 1147</w:t>
            </w:r>
            <w:r w:rsidR="009F70EF" w:rsidRPr="00C02BEF">
              <w:rPr>
                <w:color w:val="000000"/>
                <w:sz w:val="28"/>
                <w:szCs w:val="28"/>
              </w:rPr>
              <w:t xml:space="preserve"> г. </w:t>
            </w:r>
          </w:p>
          <w:p w:rsidR="009F70EF" w:rsidRPr="00C02BEF" w:rsidRDefault="007B155C" w:rsidP="00C02BEF">
            <w:pPr>
              <w:pStyle w:val="leftmargin"/>
              <w:spacing w:before="0" w:beforeAutospacing="0" w:after="0" w:afterAutospacing="0"/>
              <w:ind w:firstLine="375"/>
              <w:rPr>
                <w:color w:val="000000"/>
                <w:sz w:val="28"/>
                <w:szCs w:val="28"/>
              </w:rPr>
            </w:pPr>
            <w:r w:rsidRPr="00C02BEF">
              <w:rPr>
                <w:color w:val="000000"/>
                <w:sz w:val="28"/>
                <w:szCs w:val="28"/>
                <w:lang w:val="en-US"/>
              </w:rPr>
              <w:t xml:space="preserve">    </w:t>
            </w:r>
            <w:r w:rsidRPr="00C02BEF">
              <w:rPr>
                <w:color w:val="000000"/>
                <w:sz w:val="28"/>
                <w:szCs w:val="28"/>
              </w:rPr>
              <w:t xml:space="preserve">       3) 1617</w:t>
            </w:r>
            <w:r w:rsidR="009F70EF" w:rsidRPr="00C02BEF">
              <w:rPr>
                <w:color w:val="000000"/>
                <w:sz w:val="28"/>
                <w:szCs w:val="28"/>
              </w:rPr>
              <w:t xml:space="preserve"> г.</w:t>
            </w:r>
          </w:p>
          <w:p w:rsidR="009F70EF" w:rsidRPr="00C02BEF" w:rsidRDefault="007B155C" w:rsidP="00C02BEF">
            <w:pPr>
              <w:pStyle w:val="leftmargin"/>
              <w:spacing w:before="0" w:beforeAutospacing="0" w:after="0" w:afterAutospacing="0"/>
              <w:ind w:firstLine="375"/>
              <w:rPr>
                <w:color w:val="000000"/>
                <w:sz w:val="28"/>
                <w:szCs w:val="28"/>
              </w:rPr>
            </w:pPr>
            <w:r w:rsidRPr="00C02BEF">
              <w:rPr>
                <w:color w:val="000000"/>
                <w:sz w:val="28"/>
                <w:szCs w:val="28"/>
                <w:lang w:val="en-US"/>
              </w:rPr>
              <w:t xml:space="preserve">   </w:t>
            </w:r>
            <w:r w:rsidRPr="00C02BEF">
              <w:rPr>
                <w:color w:val="000000"/>
                <w:sz w:val="28"/>
                <w:szCs w:val="28"/>
              </w:rPr>
              <w:t xml:space="preserve">       </w:t>
            </w:r>
            <w:r w:rsidRPr="00C02BEF">
              <w:rPr>
                <w:color w:val="000000"/>
                <w:sz w:val="28"/>
                <w:szCs w:val="28"/>
                <w:lang w:val="en-US"/>
              </w:rPr>
              <w:t xml:space="preserve"> </w:t>
            </w:r>
            <w:r w:rsidRPr="00C02BEF">
              <w:rPr>
                <w:color w:val="000000"/>
                <w:sz w:val="28"/>
                <w:szCs w:val="28"/>
              </w:rPr>
              <w:t>4) 1866</w:t>
            </w:r>
            <w:r w:rsidR="009F70EF" w:rsidRPr="00C02BEF">
              <w:rPr>
                <w:color w:val="000000"/>
                <w:sz w:val="28"/>
                <w:szCs w:val="28"/>
              </w:rPr>
              <w:t xml:space="preserve"> г.</w:t>
            </w:r>
          </w:p>
          <w:p w:rsidR="009F70EF" w:rsidRPr="00C02BEF" w:rsidRDefault="007B155C" w:rsidP="00C02BEF">
            <w:pPr>
              <w:pStyle w:val="leftmargin"/>
              <w:spacing w:before="0" w:beforeAutospacing="0" w:after="0" w:afterAutospacing="0"/>
              <w:ind w:firstLine="375"/>
              <w:rPr>
                <w:color w:val="000000"/>
                <w:sz w:val="28"/>
                <w:szCs w:val="28"/>
              </w:rPr>
            </w:pPr>
            <w:r w:rsidRPr="00C02BEF">
              <w:rPr>
                <w:color w:val="000000"/>
                <w:sz w:val="28"/>
                <w:szCs w:val="28"/>
                <w:lang w:val="en-US"/>
              </w:rPr>
              <w:t xml:space="preserve">   </w:t>
            </w:r>
            <w:r w:rsidRPr="00C02BEF">
              <w:rPr>
                <w:color w:val="000000"/>
                <w:sz w:val="28"/>
                <w:szCs w:val="28"/>
              </w:rPr>
              <w:t xml:space="preserve">       </w:t>
            </w:r>
            <w:r w:rsidRPr="00C02BEF">
              <w:rPr>
                <w:color w:val="000000"/>
                <w:sz w:val="28"/>
                <w:szCs w:val="28"/>
                <w:lang w:val="en-US"/>
              </w:rPr>
              <w:t xml:space="preserve"> </w:t>
            </w:r>
            <w:r w:rsidRPr="00C02BEF">
              <w:rPr>
                <w:color w:val="000000"/>
                <w:sz w:val="28"/>
                <w:szCs w:val="28"/>
              </w:rPr>
              <w:t>5) 1961</w:t>
            </w:r>
            <w:r w:rsidR="009F70EF" w:rsidRPr="00C02BEF">
              <w:rPr>
                <w:color w:val="000000"/>
                <w:sz w:val="28"/>
                <w:szCs w:val="28"/>
              </w:rPr>
              <w:t xml:space="preserve"> г.</w:t>
            </w:r>
          </w:p>
          <w:p w:rsidR="009F70EF" w:rsidRPr="00C02BEF" w:rsidRDefault="007B155C" w:rsidP="00C02BEF">
            <w:pPr>
              <w:pStyle w:val="leftmargin"/>
              <w:spacing w:before="0" w:beforeAutospacing="0" w:after="0" w:afterAutospacing="0"/>
              <w:ind w:firstLine="375"/>
              <w:rPr>
                <w:color w:val="000000"/>
                <w:sz w:val="28"/>
                <w:szCs w:val="28"/>
              </w:rPr>
            </w:pPr>
            <w:r w:rsidRPr="00C02BEF">
              <w:rPr>
                <w:color w:val="000000"/>
                <w:sz w:val="28"/>
                <w:szCs w:val="28"/>
                <w:lang w:val="en-US"/>
              </w:rPr>
              <w:t xml:space="preserve">   </w:t>
            </w:r>
            <w:r w:rsidRPr="00C02BEF">
              <w:rPr>
                <w:color w:val="000000"/>
                <w:sz w:val="28"/>
                <w:szCs w:val="28"/>
              </w:rPr>
              <w:t xml:space="preserve">       </w:t>
            </w:r>
            <w:r w:rsidRPr="00C02BEF">
              <w:rPr>
                <w:color w:val="000000"/>
                <w:sz w:val="28"/>
                <w:szCs w:val="28"/>
                <w:lang w:val="en-US"/>
              </w:rPr>
              <w:t xml:space="preserve"> </w:t>
            </w:r>
            <w:r w:rsidRPr="00C02BEF">
              <w:rPr>
                <w:color w:val="000000"/>
                <w:sz w:val="28"/>
                <w:szCs w:val="28"/>
              </w:rPr>
              <w:t>6) 1986</w:t>
            </w:r>
            <w:r w:rsidR="009F70EF" w:rsidRPr="00C02BEF">
              <w:rPr>
                <w:color w:val="000000"/>
                <w:sz w:val="28"/>
                <w:szCs w:val="28"/>
              </w:rPr>
              <w:t xml:space="preserve"> г.</w:t>
            </w:r>
          </w:p>
        </w:tc>
      </w:tr>
    </w:tbl>
    <w:p w:rsidR="00203FDD" w:rsidRDefault="00203FDD" w:rsidP="00C02BEF">
      <w:pPr>
        <w:spacing w:line="240" w:lineRule="auto"/>
        <w:ind w:left="360"/>
        <w:jc w:val="both"/>
        <w:rPr>
          <w:rFonts w:ascii="Times New Roman" w:hAnsi="Times New Roman" w:cs="Times New Roman"/>
          <w:color w:val="000000"/>
          <w:sz w:val="28"/>
          <w:szCs w:val="28"/>
        </w:rPr>
      </w:pPr>
    </w:p>
    <w:p w:rsidR="009F70EF" w:rsidRPr="00C02BEF" w:rsidRDefault="00203FDD" w:rsidP="00C02BEF">
      <w:pPr>
        <w:spacing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A23CB">
        <w:rPr>
          <w:rFonts w:ascii="Times New Roman" w:hAnsi="Times New Roman" w:cs="Times New Roman"/>
          <w:color w:val="000000"/>
          <w:sz w:val="28"/>
          <w:szCs w:val="28"/>
        </w:rPr>
        <w:t xml:space="preserve"> </w:t>
      </w:r>
      <w:r w:rsidR="009F70EF" w:rsidRPr="00C02BEF">
        <w:rPr>
          <w:rFonts w:ascii="Times New Roman" w:hAnsi="Times New Roman" w:cs="Times New Roman"/>
          <w:color w:val="000000"/>
          <w:sz w:val="28"/>
          <w:szCs w:val="28"/>
        </w:rPr>
        <w:t>Запишите в таблицу выбранные цифры под соответствующими буквами.</w:t>
      </w:r>
    </w:p>
    <w:tbl>
      <w:tblPr>
        <w:tblpPr w:leftFromText="180" w:rightFromText="180" w:vertAnchor="text" w:horzAnchor="page" w:tblpX="2746" w:tblpY="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
        <w:gridCol w:w="430"/>
        <w:gridCol w:w="460"/>
        <w:gridCol w:w="431"/>
      </w:tblGrid>
      <w:tr w:rsidR="00FA23CB" w:rsidRPr="00C02BEF" w:rsidTr="00FA23CB">
        <w:trPr>
          <w:trHeight w:val="554"/>
        </w:trPr>
        <w:tc>
          <w:tcPr>
            <w:tcW w:w="478" w:type="dxa"/>
            <w:shd w:val="clear" w:color="auto" w:fill="auto"/>
          </w:tcPr>
          <w:p w:rsidR="00FA23CB" w:rsidRPr="00C02BEF" w:rsidRDefault="00FA23CB" w:rsidP="00FA23CB">
            <w:pPr>
              <w:spacing w:line="240" w:lineRule="auto"/>
              <w:jc w:val="both"/>
              <w:rPr>
                <w:rFonts w:ascii="Times New Roman" w:hAnsi="Times New Roman" w:cs="Times New Roman"/>
                <w:color w:val="000000"/>
                <w:sz w:val="28"/>
                <w:szCs w:val="28"/>
              </w:rPr>
            </w:pPr>
            <w:r w:rsidRPr="00C02BEF">
              <w:rPr>
                <w:rFonts w:ascii="Times New Roman" w:hAnsi="Times New Roman" w:cs="Times New Roman"/>
                <w:color w:val="000000"/>
                <w:sz w:val="28"/>
                <w:szCs w:val="28"/>
              </w:rPr>
              <w:t>А</w:t>
            </w:r>
          </w:p>
        </w:tc>
        <w:tc>
          <w:tcPr>
            <w:tcW w:w="430" w:type="dxa"/>
            <w:shd w:val="clear" w:color="auto" w:fill="auto"/>
          </w:tcPr>
          <w:p w:rsidR="00FA23CB" w:rsidRPr="00C02BEF" w:rsidRDefault="00FA23CB" w:rsidP="00FA23CB">
            <w:pPr>
              <w:spacing w:line="240" w:lineRule="auto"/>
              <w:jc w:val="both"/>
              <w:rPr>
                <w:rFonts w:ascii="Times New Roman" w:hAnsi="Times New Roman" w:cs="Times New Roman"/>
                <w:color w:val="000000"/>
                <w:sz w:val="28"/>
                <w:szCs w:val="28"/>
              </w:rPr>
            </w:pPr>
            <w:r w:rsidRPr="00C02BEF">
              <w:rPr>
                <w:rFonts w:ascii="Times New Roman" w:hAnsi="Times New Roman" w:cs="Times New Roman"/>
                <w:color w:val="000000"/>
                <w:sz w:val="28"/>
                <w:szCs w:val="28"/>
              </w:rPr>
              <w:t>Б</w:t>
            </w:r>
          </w:p>
        </w:tc>
        <w:tc>
          <w:tcPr>
            <w:tcW w:w="460" w:type="dxa"/>
            <w:shd w:val="clear" w:color="auto" w:fill="auto"/>
          </w:tcPr>
          <w:p w:rsidR="00FA23CB" w:rsidRPr="00C02BEF" w:rsidRDefault="00FA23CB" w:rsidP="00FA23CB">
            <w:pPr>
              <w:spacing w:line="240" w:lineRule="auto"/>
              <w:jc w:val="both"/>
              <w:rPr>
                <w:rFonts w:ascii="Times New Roman" w:hAnsi="Times New Roman" w:cs="Times New Roman"/>
                <w:color w:val="000000"/>
                <w:sz w:val="28"/>
                <w:szCs w:val="28"/>
              </w:rPr>
            </w:pPr>
            <w:r w:rsidRPr="00C02BEF">
              <w:rPr>
                <w:rFonts w:ascii="Times New Roman" w:hAnsi="Times New Roman" w:cs="Times New Roman"/>
                <w:color w:val="000000"/>
                <w:sz w:val="28"/>
                <w:szCs w:val="28"/>
              </w:rPr>
              <w:t>В</w:t>
            </w:r>
          </w:p>
        </w:tc>
        <w:tc>
          <w:tcPr>
            <w:tcW w:w="431" w:type="dxa"/>
            <w:shd w:val="clear" w:color="auto" w:fill="auto"/>
          </w:tcPr>
          <w:p w:rsidR="00FA23CB" w:rsidRPr="00C02BEF" w:rsidRDefault="00FA23CB" w:rsidP="00FA23CB">
            <w:pPr>
              <w:spacing w:line="240" w:lineRule="auto"/>
              <w:jc w:val="both"/>
              <w:rPr>
                <w:rFonts w:ascii="Times New Roman" w:hAnsi="Times New Roman" w:cs="Times New Roman"/>
                <w:color w:val="000000"/>
                <w:sz w:val="28"/>
                <w:szCs w:val="28"/>
              </w:rPr>
            </w:pPr>
            <w:r w:rsidRPr="00C02BEF">
              <w:rPr>
                <w:rFonts w:ascii="Times New Roman" w:hAnsi="Times New Roman" w:cs="Times New Roman"/>
                <w:color w:val="000000"/>
                <w:sz w:val="28"/>
                <w:szCs w:val="28"/>
              </w:rPr>
              <w:t>Г</w:t>
            </w:r>
          </w:p>
        </w:tc>
      </w:tr>
      <w:tr w:rsidR="00FA23CB" w:rsidRPr="00C02BEF" w:rsidTr="00FA23CB">
        <w:trPr>
          <w:trHeight w:val="554"/>
        </w:trPr>
        <w:tc>
          <w:tcPr>
            <w:tcW w:w="478" w:type="dxa"/>
            <w:shd w:val="clear" w:color="auto" w:fill="auto"/>
          </w:tcPr>
          <w:p w:rsidR="00FA23CB" w:rsidRPr="00C02BEF" w:rsidRDefault="00FA23CB" w:rsidP="00FA23CB">
            <w:pPr>
              <w:spacing w:line="240" w:lineRule="auto"/>
              <w:jc w:val="both"/>
              <w:rPr>
                <w:rFonts w:ascii="Times New Roman" w:hAnsi="Times New Roman" w:cs="Times New Roman"/>
                <w:color w:val="000000"/>
                <w:sz w:val="28"/>
                <w:szCs w:val="28"/>
              </w:rPr>
            </w:pPr>
          </w:p>
        </w:tc>
        <w:tc>
          <w:tcPr>
            <w:tcW w:w="430" w:type="dxa"/>
            <w:shd w:val="clear" w:color="auto" w:fill="auto"/>
          </w:tcPr>
          <w:p w:rsidR="00FA23CB" w:rsidRPr="00C02BEF" w:rsidRDefault="00FA23CB" w:rsidP="00FA23CB">
            <w:pPr>
              <w:spacing w:line="240" w:lineRule="auto"/>
              <w:jc w:val="both"/>
              <w:rPr>
                <w:rFonts w:ascii="Times New Roman" w:hAnsi="Times New Roman" w:cs="Times New Roman"/>
                <w:color w:val="000000"/>
                <w:sz w:val="28"/>
                <w:szCs w:val="28"/>
              </w:rPr>
            </w:pPr>
          </w:p>
        </w:tc>
        <w:tc>
          <w:tcPr>
            <w:tcW w:w="460" w:type="dxa"/>
            <w:shd w:val="clear" w:color="auto" w:fill="auto"/>
          </w:tcPr>
          <w:p w:rsidR="00FA23CB" w:rsidRPr="00C02BEF" w:rsidRDefault="00FA23CB" w:rsidP="00FA23CB">
            <w:pPr>
              <w:spacing w:line="240" w:lineRule="auto"/>
              <w:jc w:val="both"/>
              <w:rPr>
                <w:rFonts w:ascii="Times New Roman" w:hAnsi="Times New Roman" w:cs="Times New Roman"/>
                <w:color w:val="000000"/>
                <w:sz w:val="28"/>
                <w:szCs w:val="28"/>
              </w:rPr>
            </w:pPr>
          </w:p>
        </w:tc>
        <w:tc>
          <w:tcPr>
            <w:tcW w:w="431" w:type="dxa"/>
            <w:shd w:val="clear" w:color="auto" w:fill="auto"/>
          </w:tcPr>
          <w:p w:rsidR="00FA23CB" w:rsidRPr="00C02BEF" w:rsidRDefault="00FA23CB" w:rsidP="00FA23CB">
            <w:pPr>
              <w:spacing w:line="240" w:lineRule="auto"/>
              <w:jc w:val="both"/>
              <w:rPr>
                <w:rFonts w:ascii="Times New Roman" w:hAnsi="Times New Roman" w:cs="Times New Roman"/>
                <w:color w:val="000000"/>
                <w:sz w:val="28"/>
                <w:szCs w:val="28"/>
              </w:rPr>
            </w:pPr>
          </w:p>
        </w:tc>
      </w:tr>
    </w:tbl>
    <w:p w:rsidR="00FA23CB" w:rsidRDefault="00FA23CB" w:rsidP="00C02BEF">
      <w:pPr>
        <w:spacing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9F70EF" w:rsidRPr="00C02BEF" w:rsidRDefault="00FA23CB" w:rsidP="00C02BEF">
      <w:pPr>
        <w:spacing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F70EF" w:rsidRPr="00C02BEF">
        <w:rPr>
          <w:rFonts w:ascii="Times New Roman" w:hAnsi="Times New Roman" w:cs="Times New Roman"/>
          <w:color w:val="000000"/>
          <w:sz w:val="28"/>
          <w:szCs w:val="28"/>
        </w:rPr>
        <w:t xml:space="preserve">Ответ: </w:t>
      </w:r>
    </w:p>
    <w:p w:rsidR="009F70EF" w:rsidRPr="00C02BEF" w:rsidRDefault="009F70EF" w:rsidP="00C02BEF">
      <w:pPr>
        <w:spacing w:line="240" w:lineRule="auto"/>
        <w:ind w:left="360"/>
        <w:jc w:val="both"/>
        <w:rPr>
          <w:rFonts w:ascii="Times New Roman" w:hAnsi="Times New Roman" w:cs="Times New Roman"/>
          <w:color w:val="000000"/>
          <w:sz w:val="28"/>
          <w:szCs w:val="28"/>
        </w:rPr>
      </w:pPr>
    </w:p>
    <w:p w:rsidR="009F70EF" w:rsidRPr="00C02BEF" w:rsidRDefault="006C258F" w:rsidP="00C02BEF">
      <w:pPr>
        <w:spacing w:line="240" w:lineRule="auto"/>
        <w:jc w:val="both"/>
        <w:rPr>
          <w:rFonts w:ascii="Times New Roman" w:hAnsi="Times New Roman" w:cs="Times New Roman"/>
          <w:sz w:val="28"/>
          <w:szCs w:val="28"/>
        </w:rPr>
      </w:pPr>
      <w:r>
        <w:rPr>
          <w:noProof/>
          <w:sz w:val="28"/>
          <w:szCs w:val="28"/>
        </w:rPr>
        <w:pict>
          <v:rect id="_x0000_s1042" style="position:absolute;left:0;text-align:left;margin-left:-11.8pt;margin-top:28.8pt;width:36.75pt;height:23.25pt;z-index:251667456">
            <v:textbox>
              <w:txbxContent>
                <w:p w:rsidR="00FA23CB" w:rsidRPr="00C82852" w:rsidRDefault="00FA23CB" w:rsidP="00FA23CB">
                  <w:pPr>
                    <w:jc w:val="center"/>
                    <w:rPr>
                      <w:rFonts w:ascii="Times New Roman" w:hAnsi="Times New Roman" w:cs="Times New Roman"/>
                      <w:b/>
                      <w:sz w:val="28"/>
                      <w:szCs w:val="28"/>
                    </w:rPr>
                  </w:pPr>
                  <w:r w:rsidRPr="00C82852">
                    <w:rPr>
                      <w:rFonts w:ascii="Times New Roman" w:hAnsi="Times New Roman" w:cs="Times New Roman"/>
                      <w:b/>
                      <w:sz w:val="28"/>
                      <w:szCs w:val="28"/>
                    </w:rPr>
                    <w:t>2</w:t>
                  </w:r>
                </w:p>
              </w:txbxContent>
            </v:textbox>
          </v:rect>
        </w:pict>
      </w:r>
    </w:p>
    <w:p w:rsidR="009F70EF" w:rsidRPr="00C02BEF" w:rsidRDefault="009F70EF" w:rsidP="00FA23CB">
      <w:pPr>
        <w:pStyle w:val="51"/>
        <w:shd w:val="clear" w:color="auto" w:fill="auto"/>
        <w:spacing w:line="240" w:lineRule="auto"/>
        <w:ind w:left="720"/>
        <w:jc w:val="both"/>
        <w:rPr>
          <w:sz w:val="28"/>
          <w:szCs w:val="28"/>
        </w:rPr>
      </w:pPr>
      <w:r w:rsidRPr="00C02BEF">
        <w:rPr>
          <w:sz w:val="28"/>
          <w:szCs w:val="28"/>
        </w:rPr>
        <w:t>Расположите в хронологической последовательности исторические события. Запишите цифры, которыми обозначены исторические события, в правильной последовательности в таблицу.</w:t>
      </w:r>
    </w:p>
    <w:p w:rsidR="009F70EF" w:rsidRPr="00C02BEF" w:rsidRDefault="009F70EF" w:rsidP="00C02BEF">
      <w:pPr>
        <w:pStyle w:val="51"/>
        <w:shd w:val="clear" w:color="auto" w:fill="auto"/>
        <w:spacing w:line="240" w:lineRule="auto"/>
        <w:ind w:left="720"/>
        <w:jc w:val="both"/>
        <w:rPr>
          <w:sz w:val="28"/>
          <w:szCs w:val="28"/>
        </w:rPr>
      </w:pPr>
    </w:p>
    <w:p w:rsidR="009F70EF" w:rsidRPr="00C02BEF" w:rsidRDefault="007B155C" w:rsidP="00FA23CB">
      <w:pPr>
        <w:tabs>
          <w:tab w:val="left" w:pos="180"/>
          <w:tab w:val="left" w:pos="1134"/>
        </w:tabs>
        <w:spacing w:after="0" w:line="240" w:lineRule="auto"/>
        <w:ind w:left="709"/>
        <w:jc w:val="both"/>
        <w:rPr>
          <w:rFonts w:ascii="Times New Roman" w:hAnsi="Times New Roman" w:cs="Times New Roman"/>
          <w:sz w:val="28"/>
          <w:szCs w:val="28"/>
        </w:rPr>
      </w:pPr>
      <w:r w:rsidRPr="00C02BEF">
        <w:rPr>
          <w:rFonts w:ascii="Times New Roman" w:hAnsi="Times New Roman" w:cs="Times New Roman"/>
          <w:sz w:val="28"/>
          <w:szCs w:val="28"/>
        </w:rPr>
        <w:t>1)</w:t>
      </w:r>
      <w:r w:rsidRPr="00C02BEF">
        <w:rPr>
          <w:rFonts w:ascii="Times New Roman" w:hAnsi="Times New Roman" w:cs="Times New Roman"/>
          <w:sz w:val="28"/>
          <w:szCs w:val="28"/>
        </w:rPr>
        <w:tab/>
        <w:t>возникновение Английского парламента</w:t>
      </w:r>
    </w:p>
    <w:p w:rsidR="009F70EF" w:rsidRPr="00C02BEF" w:rsidRDefault="007B155C" w:rsidP="00FA23CB">
      <w:pPr>
        <w:tabs>
          <w:tab w:val="left" w:pos="180"/>
          <w:tab w:val="left" w:pos="1134"/>
        </w:tabs>
        <w:spacing w:after="0" w:line="240" w:lineRule="auto"/>
        <w:ind w:left="709"/>
        <w:jc w:val="both"/>
        <w:rPr>
          <w:rFonts w:ascii="Times New Roman" w:hAnsi="Times New Roman" w:cs="Times New Roman"/>
          <w:sz w:val="28"/>
          <w:szCs w:val="28"/>
        </w:rPr>
      </w:pPr>
      <w:r w:rsidRPr="00C02BEF">
        <w:rPr>
          <w:rFonts w:ascii="Times New Roman" w:hAnsi="Times New Roman" w:cs="Times New Roman"/>
          <w:sz w:val="28"/>
          <w:szCs w:val="28"/>
        </w:rPr>
        <w:t>2)</w:t>
      </w:r>
      <w:r w:rsidRPr="00C02BEF">
        <w:rPr>
          <w:rFonts w:ascii="Times New Roman" w:hAnsi="Times New Roman" w:cs="Times New Roman"/>
          <w:sz w:val="28"/>
          <w:szCs w:val="28"/>
        </w:rPr>
        <w:tab/>
        <w:t>созыв первого Земского собора</w:t>
      </w:r>
    </w:p>
    <w:p w:rsidR="009F70EF" w:rsidRDefault="009F70EF" w:rsidP="00FA23CB">
      <w:pPr>
        <w:tabs>
          <w:tab w:val="left" w:pos="180"/>
          <w:tab w:val="left" w:pos="1134"/>
        </w:tabs>
        <w:spacing w:after="0" w:line="240" w:lineRule="auto"/>
        <w:ind w:left="709"/>
        <w:jc w:val="both"/>
        <w:rPr>
          <w:rFonts w:ascii="Times New Roman" w:hAnsi="Times New Roman" w:cs="Times New Roman"/>
          <w:sz w:val="28"/>
          <w:szCs w:val="28"/>
        </w:rPr>
      </w:pPr>
      <w:r w:rsidRPr="00C02BEF">
        <w:rPr>
          <w:rFonts w:ascii="Times New Roman" w:hAnsi="Times New Roman" w:cs="Times New Roman"/>
          <w:sz w:val="28"/>
          <w:szCs w:val="28"/>
        </w:rPr>
        <w:t>3</w:t>
      </w:r>
      <w:r w:rsidR="005F7715" w:rsidRPr="00C02BEF">
        <w:rPr>
          <w:rFonts w:ascii="Times New Roman" w:hAnsi="Times New Roman" w:cs="Times New Roman"/>
          <w:sz w:val="28"/>
          <w:szCs w:val="28"/>
        </w:rPr>
        <w:t>)</w:t>
      </w:r>
      <w:r w:rsidR="005F7715" w:rsidRPr="00C02BEF">
        <w:rPr>
          <w:rFonts w:ascii="Times New Roman" w:hAnsi="Times New Roman" w:cs="Times New Roman"/>
          <w:sz w:val="28"/>
          <w:szCs w:val="28"/>
        </w:rPr>
        <w:tab/>
        <w:t>учреждение Государственной думы Российской империи</w:t>
      </w:r>
    </w:p>
    <w:p w:rsidR="00FA23CB" w:rsidRPr="00C02BEF" w:rsidRDefault="00FA23CB" w:rsidP="00C02BEF">
      <w:pPr>
        <w:tabs>
          <w:tab w:val="left" w:pos="180"/>
        </w:tabs>
        <w:spacing w:after="0" w:line="240" w:lineRule="auto"/>
        <w:ind w:left="360"/>
        <w:jc w:val="both"/>
        <w:rPr>
          <w:rFonts w:ascii="Times New Roman" w:hAnsi="Times New Roman" w:cs="Times New Roman"/>
          <w:sz w:val="28"/>
          <w:szCs w:val="28"/>
        </w:rPr>
      </w:pPr>
    </w:p>
    <w:tbl>
      <w:tblPr>
        <w:tblStyle w:val="ad"/>
        <w:tblpPr w:leftFromText="180" w:rightFromText="180" w:vertAnchor="text" w:horzAnchor="page" w:tblpX="2740" w:tblpY="167"/>
        <w:tblW w:w="0" w:type="auto"/>
        <w:tblLook w:val="04A0" w:firstRow="1" w:lastRow="0" w:firstColumn="1" w:lastColumn="0" w:noHBand="0" w:noVBand="1"/>
      </w:tblPr>
      <w:tblGrid>
        <w:gridCol w:w="449"/>
        <w:gridCol w:w="449"/>
        <w:gridCol w:w="449"/>
      </w:tblGrid>
      <w:tr w:rsidR="00FA23CB" w:rsidTr="00834313">
        <w:trPr>
          <w:trHeight w:val="643"/>
        </w:trPr>
        <w:tc>
          <w:tcPr>
            <w:tcW w:w="449" w:type="dxa"/>
          </w:tcPr>
          <w:p w:rsidR="00FA23CB" w:rsidRDefault="00FA23CB" w:rsidP="00834313">
            <w:pPr>
              <w:tabs>
                <w:tab w:val="left" w:pos="180"/>
              </w:tabs>
              <w:jc w:val="both"/>
              <w:rPr>
                <w:rFonts w:ascii="Times New Roman" w:hAnsi="Times New Roman" w:cs="Times New Roman"/>
                <w:sz w:val="28"/>
                <w:szCs w:val="28"/>
              </w:rPr>
            </w:pPr>
          </w:p>
        </w:tc>
        <w:tc>
          <w:tcPr>
            <w:tcW w:w="449" w:type="dxa"/>
          </w:tcPr>
          <w:p w:rsidR="00FA23CB" w:rsidRDefault="00FA23CB" w:rsidP="00834313">
            <w:pPr>
              <w:tabs>
                <w:tab w:val="left" w:pos="180"/>
              </w:tabs>
              <w:jc w:val="both"/>
              <w:rPr>
                <w:rFonts w:ascii="Times New Roman" w:hAnsi="Times New Roman" w:cs="Times New Roman"/>
                <w:sz w:val="28"/>
                <w:szCs w:val="28"/>
              </w:rPr>
            </w:pPr>
          </w:p>
        </w:tc>
        <w:tc>
          <w:tcPr>
            <w:tcW w:w="449" w:type="dxa"/>
          </w:tcPr>
          <w:p w:rsidR="00FA23CB" w:rsidRDefault="00FA23CB" w:rsidP="00834313">
            <w:pPr>
              <w:tabs>
                <w:tab w:val="left" w:pos="180"/>
              </w:tabs>
              <w:jc w:val="both"/>
              <w:rPr>
                <w:rFonts w:ascii="Times New Roman" w:hAnsi="Times New Roman" w:cs="Times New Roman"/>
                <w:sz w:val="28"/>
                <w:szCs w:val="28"/>
              </w:rPr>
            </w:pPr>
          </w:p>
        </w:tc>
      </w:tr>
    </w:tbl>
    <w:p w:rsidR="00FA23CB" w:rsidRPr="00C02BEF" w:rsidRDefault="00FA23CB" w:rsidP="00C02BEF">
      <w:pPr>
        <w:tabs>
          <w:tab w:val="left" w:pos="180"/>
        </w:tabs>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p>
    <w:p w:rsidR="009F70EF" w:rsidRPr="00C02BEF" w:rsidRDefault="00834313" w:rsidP="00C02BEF">
      <w:pPr>
        <w:tabs>
          <w:tab w:val="left" w:pos="180"/>
        </w:tabs>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9F70EF" w:rsidRPr="00C02BEF">
        <w:rPr>
          <w:rFonts w:ascii="Times New Roman" w:hAnsi="Times New Roman" w:cs="Times New Roman"/>
          <w:sz w:val="28"/>
          <w:szCs w:val="28"/>
        </w:rPr>
        <w:t xml:space="preserve">Ответ:     </w:t>
      </w:r>
    </w:p>
    <w:p w:rsidR="00C02BEF" w:rsidRPr="00B0326C" w:rsidRDefault="00C02BEF" w:rsidP="00C02BEF">
      <w:pPr>
        <w:tabs>
          <w:tab w:val="left" w:pos="180"/>
        </w:tabs>
        <w:spacing w:line="240" w:lineRule="auto"/>
        <w:ind w:left="360"/>
        <w:jc w:val="both"/>
        <w:rPr>
          <w:rFonts w:ascii="Times New Roman" w:hAnsi="Times New Roman" w:cs="Times New Roman"/>
          <w:sz w:val="28"/>
          <w:szCs w:val="28"/>
        </w:rPr>
      </w:pPr>
    </w:p>
    <w:p w:rsidR="00FA23CB" w:rsidRPr="00C02BEF" w:rsidRDefault="006C258F" w:rsidP="00C02BEF">
      <w:pPr>
        <w:tabs>
          <w:tab w:val="left" w:pos="180"/>
        </w:tabs>
        <w:spacing w:line="240" w:lineRule="auto"/>
        <w:ind w:left="360"/>
        <w:jc w:val="both"/>
        <w:rPr>
          <w:rFonts w:ascii="Times New Roman" w:hAnsi="Times New Roman" w:cs="Times New Roman"/>
          <w:sz w:val="28"/>
          <w:szCs w:val="28"/>
        </w:rPr>
      </w:pPr>
      <w:r>
        <w:rPr>
          <w:rFonts w:ascii="Times New Roman" w:hAnsi="Times New Roman" w:cs="Times New Roman"/>
          <w:noProof/>
          <w:sz w:val="28"/>
          <w:szCs w:val="28"/>
        </w:rPr>
        <w:lastRenderedPageBreak/>
        <w:pict>
          <v:rect id="_x0000_s1043" style="position:absolute;left:0;text-align:left;margin-left:-17.05pt;margin-top:28.05pt;width:36.75pt;height:23.25pt;z-index:251668480">
            <v:textbox>
              <w:txbxContent>
                <w:p w:rsidR="00B0326C" w:rsidRPr="00C82852" w:rsidRDefault="00B0326C" w:rsidP="00B0326C">
                  <w:pPr>
                    <w:jc w:val="center"/>
                    <w:rPr>
                      <w:rFonts w:ascii="Times New Roman" w:hAnsi="Times New Roman" w:cs="Times New Roman"/>
                      <w:b/>
                      <w:sz w:val="28"/>
                      <w:szCs w:val="28"/>
                    </w:rPr>
                  </w:pPr>
                  <w:r w:rsidRPr="00C82852">
                    <w:rPr>
                      <w:rFonts w:ascii="Times New Roman" w:hAnsi="Times New Roman" w:cs="Times New Roman"/>
                      <w:b/>
                      <w:sz w:val="28"/>
                      <w:szCs w:val="28"/>
                    </w:rPr>
                    <w:t>3</w:t>
                  </w:r>
                </w:p>
              </w:txbxContent>
            </v:textbox>
          </v:rect>
        </w:pict>
      </w:r>
    </w:p>
    <w:p w:rsidR="009F70EF" w:rsidRPr="00B0326C" w:rsidRDefault="009F70EF" w:rsidP="00B0326C">
      <w:pPr>
        <w:spacing w:line="240" w:lineRule="auto"/>
        <w:ind w:left="567" w:right="423"/>
        <w:jc w:val="both"/>
        <w:rPr>
          <w:rFonts w:ascii="Times New Roman" w:hAnsi="Times New Roman" w:cs="Times New Roman"/>
          <w:sz w:val="28"/>
          <w:szCs w:val="28"/>
        </w:rPr>
      </w:pPr>
      <w:r w:rsidRPr="00B0326C">
        <w:rPr>
          <w:rFonts w:ascii="Times New Roman" w:hAnsi="Times New Roman" w:cs="Times New Roman"/>
          <w:sz w:val="28"/>
          <w:szCs w:val="28"/>
        </w:rPr>
        <w:t>Установите соответствие между процессами (явлениями, событиями) и фактами, относящимися к этим процессам (явлениям, событиям): к каждой позиции первого столбца подберите соответствующую позицию из второго столбца.</w:t>
      </w:r>
    </w:p>
    <w:tbl>
      <w:tblPr>
        <w:tblW w:w="9214" w:type="dxa"/>
        <w:tblInd w:w="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536"/>
        <w:gridCol w:w="4678"/>
      </w:tblGrid>
      <w:tr w:rsidR="009F70EF" w:rsidRPr="00C02BEF" w:rsidTr="00B0326C">
        <w:trPr>
          <w:trHeight w:val="957"/>
        </w:trPr>
        <w:tc>
          <w:tcPr>
            <w:tcW w:w="4536" w:type="dxa"/>
            <w:shd w:val="clear" w:color="auto" w:fill="FFFFFF"/>
            <w:tcMar>
              <w:top w:w="60" w:type="dxa"/>
              <w:left w:w="60" w:type="dxa"/>
              <w:bottom w:w="60" w:type="dxa"/>
              <w:right w:w="60" w:type="dxa"/>
            </w:tcMar>
            <w:vAlign w:val="center"/>
          </w:tcPr>
          <w:p w:rsidR="009F70EF" w:rsidRPr="00C02BEF" w:rsidRDefault="009F70EF" w:rsidP="00C02BEF">
            <w:pPr>
              <w:spacing w:before="75" w:line="240" w:lineRule="auto"/>
              <w:jc w:val="center"/>
              <w:rPr>
                <w:rFonts w:ascii="Times New Roman" w:hAnsi="Times New Roman" w:cs="Times New Roman"/>
                <w:color w:val="000000"/>
                <w:sz w:val="28"/>
                <w:szCs w:val="28"/>
              </w:rPr>
            </w:pPr>
            <w:r w:rsidRPr="00C02BEF">
              <w:rPr>
                <w:rFonts w:ascii="Times New Roman" w:hAnsi="Times New Roman" w:cs="Times New Roman"/>
                <w:sz w:val="28"/>
                <w:szCs w:val="28"/>
              </w:rPr>
              <w:t xml:space="preserve">ПРОЦЕССЫ (ЯВЛЕНИЯ, СОБЫТИЯ)                   </w:t>
            </w:r>
          </w:p>
        </w:tc>
        <w:tc>
          <w:tcPr>
            <w:tcW w:w="4678" w:type="dxa"/>
            <w:shd w:val="clear" w:color="auto" w:fill="FFFFFF"/>
            <w:tcMar>
              <w:top w:w="60" w:type="dxa"/>
              <w:left w:w="60" w:type="dxa"/>
              <w:bottom w:w="60" w:type="dxa"/>
              <w:right w:w="60" w:type="dxa"/>
            </w:tcMar>
            <w:vAlign w:val="center"/>
          </w:tcPr>
          <w:p w:rsidR="009F70EF" w:rsidRPr="00C02BEF" w:rsidRDefault="009F70EF" w:rsidP="00C02BEF">
            <w:pPr>
              <w:spacing w:before="75" w:line="240" w:lineRule="auto"/>
              <w:jc w:val="center"/>
              <w:rPr>
                <w:rFonts w:ascii="Times New Roman" w:hAnsi="Times New Roman" w:cs="Times New Roman"/>
                <w:color w:val="000000"/>
                <w:sz w:val="28"/>
                <w:szCs w:val="28"/>
              </w:rPr>
            </w:pPr>
            <w:r w:rsidRPr="00C02BEF">
              <w:rPr>
                <w:rFonts w:ascii="Times New Roman" w:hAnsi="Times New Roman" w:cs="Times New Roman"/>
                <w:sz w:val="28"/>
                <w:szCs w:val="28"/>
              </w:rPr>
              <w:t>ФАКТЫ</w:t>
            </w:r>
          </w:p>
        </w:tc>
      </w:tr>
      <w:tr w:rsidR="009F70EF" w:rsidRPr="00C02BEF" w:rsidTr="00584D5E">
        <w:trPr>
          <w:trHeight w:val="3124"/>
        </w:trPr>
        <w:tc>
          <w:tcPr>
            <w:tcW w:w="4536" w:type="dxa"/>
            <w:shd w:val="clear" w:color="auto" w:fill="FFFFFF"/>
            <w:tcMar>
              <w:top w:w="60" w:type="dxa"/>
              <w:left w:w="60" w:type="dxa"/>
              <w:bottom w:w="60" w:type="dxa"/>
              <w:right w:w="60" w:type="dxa"/>
            </w:tcMar>
          </w:tcPr>
          <w:p w:rsidR="009F70EF" w:rsidRPr="00C02BEF" w:rsidRDefault="009F70EF" w:rsidP="00B0326C">
            <w:pPr>
              <w:pStyle w:val="a4"/>
              <w:spacing w:before="30"/>
              <w:ind w:left="365" w:right="468" w:hanging="283"/>
              <w:rPr>
                <w:spacing w:val="-68"/>
                <w:w w:val="105"/>
                <w:sz w:val="28"/>
                <w:szCs w:val="28"/>
              </w:rPr>
            </w:pPr>
            <w:r w:rsidRPr="00C02BEF">
              <w:rPr>
                <w:w w:val="105"/>
                <w:sz w:val="28"/>
                <w:szCs w:val="28"/>
              </w:rPr>
              <w:t>А)</w:t>
            </w:r>
            <w:r w:rsidRPr="00C02BEF">
              <w:rPr>
                <w:spacing w:val="17"/>
                <w:w w:val="105"/>
                <w:sz w:val="28"/>
                <w:szCs w:val="28"/>
              </w:rPr>
              <w:t xml:space="preserve"> </w:t>
            </w:r>
            <w:r w:rsidR="005F7715" w:rsidRPr="00C02BEF">
              <w:rPr>
                <w:w w:val="105"/>
                <w:sz w:val="28"/>
                <w:szCs w:val="28"/>
              </w:rPr>
              <w:t>коренной перелом в ходе Великой Отечественной войны</w:t>
            </w:r>
          </w:p>
          <w:p w:rsidR="009F70EF" w:rsidRPr="006655C7" w:rsidRDefault="009F70EF" w:rsidP="00B0326C">
            <w:pPr>
              <w:pStyle w:val="a4"/>
              <w:spacing w:before="30"/>
              <w:ind w:left="365" w:right="468" w:hanging="283"/>
              <w:rPr>
                <w:spacing w:val="1"/>
                <w:w w:val="105"/>
                <w:sz w:val="28"/>
                <w:szCs w:val="28"/>
              </w:rPr>
            </w:pPr>
            <w:r w:rsidRPr="00C02BEF">
              <w:rPr>
                <w:w w:val="105"/>
                <w:sz w:val="28"/>
                <w:szCs w:val="28"/>
              </w:rPr>
              <w:t>Б)</w:t>
            </w:r>
            <w:r w:rsidRPr="00C02BEF">
              <w:rPr>
                <w:spacing w:val="64"/>
                <w:w w:val="105"/>
                <w:sz w:val="28"/>
                <w:szCs w:val="28"/>
              </w:rPr>
              <w:t xml:space="preserve"> </w:t>
            </w:r>
            <w:r w:rsidR="005F7715" w:rsidRPr="00C02BEF">
              <w:rPr>
                <w:w w:val="105"/>
                <w:sz w:val="28"/>
                <w:szCs w:val="28"/>
              </w:rPr>
              <w:t>войны Российского государства с Крымским</w:t>
            </w:r>
            <w:r w:rsidRPr="00C02BEF">
              <w:rPr>
                <w:spacing w:val="1"/>
                <w:w w:val="105"/>
                <w:sz w:val="28"/>
                <w:szCs w:val="28"/>
              </w:rPr>
              <w:t xml:space="preserve"> </w:t>
            </w:r>
            <w:r w:rsidR="006655C7">
              <w:rPr>
                <w:spacing w:val="1"/>
                <w:w w:val="105"/>
                <w:sz w:val="28"/>
                <w:szCs w:val="28"/>
              </w:rPr>
              <w:t>ханством</w:t>
            </w:r>
          </w:p>
          <w:p w:rsidR="009F70EF" w:rsidRPr="00C02BEF" w:rsidRDefault="009F70EF" w:rsidP="00B0326C">
            <w:pPr>
              <w:pStyle w:val="a4"/>
              <w:spacing w:before="30"/>
              <w:ind w:left="365" w:right="468" w:hanging="283"/>
              <w:rPr>
                <w:sz w:val="28"/>
                <w:szCs w:val="28"/>
              </w:rPr>
            </w:pPr>
            <w:r w:rsidRPr="00C02BEF">
              <w:rPr>
                <w:w w:val="105"/>
                <w:sz w:val="28"/>
                <w:szCs w:val="28"/>
              </w:rPr>
              <w:t>В)</w:t>
            </w:r>
            <w:r w:rsidRPr="00C02BEF">
              <w:rPr>
                <w:spacing w:val="1"/>
                <w:w w:val="105"/>
                <w:sz w:val="28"/>
                <w:szCs w:val="28"/>
              </w:rPr>
              <w:t xml:space="preserve"> </w:t>
            </w:r>
            <w:r w:rsidR="005F7715" w:rsidRPr="00C02BEF">
              <w:rPr>
                <w:w w:val="105"/>
                <w:sz w:val="28"/>
                <w:szCs w:val="28"/>
              </w:rPr>
              <w:t xml:space="preserve">реформаторская деятельность Екатерины </w:t>
            </w:r>
            <w:r w:rsidR="005F7715" w:rsidRPr="00C02BEF">
              <w:rPr>
                <w:w w:val="105"/>
                <w:sz w:val="28"/>
                <w:szCs w:val="28"/>
                <w:lang w:val="en-US"/>
              </w:rPr>
              <w:t>II</w:t>
            </w:r>
          </w:p>
          <w:p w:rsidR="009F70EF" w:rsidRPr="00C02BEF" w:rsidRDefault="009F70EF" w:rsidP="00584D5E">
            <w:pPr>
              <w:pStyle w:val="a4"/>
              <w:ind w:left="365" w:hanging="283"/>
              <w:rPr>
                <w:color w:val="000000"/>
                <w:sz w:val="28"/>
                <w:szCs w:val="28"/>
              </w:rPr>
            </w:pPr>
            <w:r w:rsidRPr="00C02BEF">
              <w:rPr>
                <w:sz w:val="28"/>
                <w:szCs w:val="28"/>
              </w:rPr>
              <w:t>Г)</w:t>
            </w:r>
            <w:r w:rsidRPr="00C02BEF">
              <w:rPr>
                <w:spacing w:val="52"/>
                <w:sz w:val="28"/>
                <w:szCs w:val="28"/>
              </w:rPr>
              <w:t xml:space="preserve"> </w:t>
            </w:r>
            <w:r w:rsidR="005F7715" w:rsidRPr="00C02BEF">
              <w:rPr>
                <w:sz w:val="28"/>
                <w:szCs w:val="28"/>
              </w:rPr>
              <w:t>Великие реформы</w:t>
            </w:r>
            <w:r w:rsidR="006F3D45" w:rsidRPr="00C02BEF">
              <w:rPr>
                <w:sz w:val="28"/>
                <w:szCs w:val="28"/>
              </w:rPr>
              <w:t xml:space="preserve"> 1860-1870-х гг.</w:t>
            </w:r>
          </w:p>
        </w:tc>
        <w:tc>
          <w:tcPr>
            <w:tcW w:w="4678" w:type="dxa"/>
            <w:shd w:val="clear" w:color="auto" w:fill="FFFFFF"/>
            <w:tcMar>
              <w:top w:w="60" w:type="dxa"/>
              <w:left w:w="60" w:type="dxa"/>
              <w:bottom w:w="60" w:type="dxa"/>
              <w:right w:w="60" w:type="dxa"/>
            </w:tcMar>
          </w:tcPr>
          <w:p w:rsidR="009F70EF" w:rsidRPr="00C02BEF" w:rsidRDefault="006F3D45" w:rsidP="00B0326C">
            <w:pPr>
              <w:pStyle w:val="a3"/>
              <w:widowControl w:val="0"/>
              <w:numPr>
                <w:ilvl w:val="0"/>
                <w:numId w:val="3"/>
              </w:numPr>
              <w:tabs>
                <w:tab w:val="left" w:pos="224"/>
                <w:tab w:val="left" w:pos="507"/>
              </w:tabs>
              <w:autoSpaceDE w:val="0"/>
              <w:autoSpaceDN w:val="0"/>
              <w:spacing w:before="1" w:after="0" w:line="240" w:lineRule="auto"/>
              <w:ind w:left="649" w:hanging="496"/>
              <w:rPr>
                <w:rFonts w:ascii="Times New Roman" w:hAnsi="Times New Roman" w:cs="Times New Roman"/>
                <w:sz w:val="28"/>
                <w:szCs w:val="28"/>
              </w:rPr>
            </w:pPr>
            <w:r w:rsidRPr="00C02BEF">
              <w:rPr>
                <w:rFonts w:ascii="Times New Roman" w:hAnsi="Times New Roman" w:cs="Times New Roman"/>
                <w:sz w:val="28"/>
                <w:szCs w:val="28"/>
              </w:rPr>
              <w:t>Введение института присяжных заседателей</w:t>
            </w:r>
          </w:p>
          <w:p w:rsidR="009F70EF" w:rsidRPr="00C02BEF" w:rsidRDefault="006F3D45" w:rsidP="00B0326C">
            <w:pPr>
              <w:pStyle w:val="a3"/>
              <w:widowControl w:val="0"/>
              <w:numPr>
                <w:ilvl w:val="0"/>
                <w:numId w:val="3"/>
              </w:numPr>
              <w:tabs>
                <w:tab w:val="left" w:pos="224"/>
                <w:tab w:val="left" w:pos="507"/>
              </w:tabs>
              <w:autoSpaceDE w:val="0"/>
              <w:autoSpaceDN w:val="0"/>
              <w:spacing w:before="53" w:after="0" w:line="240" w:lineRule="auto"/>
              <w:ind w:left="649" w:hanging="496"/>
              <w:rPr>
                <w:rFonts w:ascii="Times New Roman" w:hAnsi="Times New Roman" w:cs="Times New Roman"/>
                <w:sz w:val="28"/>
                <w:szCs w:val="28"/>
              </w:rPr>
            </w:pPr>
            <w:r w:rsidRPr="00C02BEF">
              <w:rPr>
                <w:rFonts w:ascii="Times New Roman" w:hAnsi="Times New Roman" w:cs="Times New Roman"/>
                <w:sz w:val="28"/>
                <w:szCs w:val="28"/>
              </w:rPr>
              <w:t>Оборона Доростола</w:t>
            </w:r>
          </w:p>
          <w:p w:rsidR="009F70EF" w:rsidRPr="00C02BEF" w:rsidRDefault="006F3D45" w:rsidP="00B0326C">
            <w:pPr>
              <w:pStyle w:val="a3"/>
              <w:widowControl w:val="0"/>
              <w:numPr>
                <w:ilvl w:val="0"/>
                <w:numId w:val="3"/>
              </w:numPr>
              <w:tabs>
                <w:tab w:val="left" w:pos="224"/>
                <w:tab w:val="left" w:pos="507"/>
              </w:tabs>
              <w:autoSpaceDE w:val="0"/>
              <w:autoSpaceDN w:val="0"/>
              <w:spacing w:before="63" w:after="0" w:line="240" w:lineRule="auto"/>
              <w:ind w:left="649" w:hanging="496"/>
              <w:rPr>
                <w:rFonts w:ascii="Times New Roman" w:hAnsi="Times New Roman" w:cs="Times New Roman"/>
                <w:sz w:val="28"/>
                <w:szCs w:val="28"/>
              </w:rPr>
            </w:pPr>
            <w:r w:rsidRPr="00C02BEF">
              <w:rPr>
                <w:rFonts w:ascii="Times New Roman" w:hAnsi="Times New Roman" w:cs="Times New Roman"/>
                <w:sz w:val="28"/>
                <w:szCs w:val="28"/>
              </w:rPr>
              <w:t>Издание манифеста о свободе предпринимательства</w:t>
            </w:r>
          </w:p>
          <w:p w:rsidR="009F70EF" w:rsidRPr="00C02BEF" w:rsidRDefault="006F3D45" w:rsidP="00B0326C">
            <w:pPr>
              <w:pStyle w:val="a3"/>
              <w:widowControl w:val="0"/>
              <w:numPr>
                <w:ilvl w:val="0"/>
                <w:numId w:val="3"/>
              </w:numPr>
              <w:tabs>
                <w:tab w:val="left" w:pos="224"/>
                <w:tab w:val="left" w:pos="507"/>
              </w:tabs>
              <w:autoSpaceDE w:val="0"/>
              <w:autoSpaceDN w:val="0"/>
              <w:spacing w:before="54" w:after="0" w:line="240" w:lineRule="auto"/>
              <w:ind w:left="649" w:hanging="496"/>
              <w:rPr>
                <w:rFonts w:ascii="Times New Roman" w:hAnsi="Times New Roman" w:cs="Times New Roman"/>
                <w:sz w:val="28"/>
                <w:szCs w:val="28"/>
              </w:rPr>
            </w:pPr>
            <w:r w:rsidRPr="00C02BEF">
              <w:rPr>
                <w:rFonts w:ascii="Times New Roman" w:hAnsi="Times New Roman" w:cs="Times New Roman"/>
                <w:sz w:val="28"/>
                <w:szCs w:val="28"/>
              </w:rPr>
              <w:t>Битва при Молодях</w:t>
            </w:r>
          </w:p>
          <w:p w:rsidR="009F70EF" w:rsidRPr="00C02BEF" w:rsidRDefault="006F3D45" w:rsidP="00B0326C">
            <w:pPr>
              <w:pStyle w:val="a3"/>
              <w:widowControl w:val="0"/>
              <w:numPr>
                <w:ilvl w:val="0"/>
                <w:numId w:val="3"/>
              </w:numPr>
              <w:tabs>
                <w:tab w:val="left" w:pos="224"/>
                <w:tab w:val="left" w:pos="507"/>
              </w:tabs>
              <w:autoSpaceDE w:val="0"/>
              <w:autoSpaceDN w:val="0"/>
              <w:spacing w:before="54" w:after="0" w:line="240" w:lineRule="auto"/>
              <w:ind w:left="649" w:hanging="496"/>
              <w:rPr>
                <w:rFonts w:ascii="Times New Roman" w:hAnsi="Times New Roman" w:cs="Times New Roman"/>
                <w:sz w:val="28"/>
                <w:szCs w:val="28"/>
              </w:rPr>
            </w:pPr>
            <w:r w:rsidRPr="00C02BEF">
              <w:rPr>
                <w:rFonts w:ascii="Times New Roman" w:hAnsi="Times New Roman" w:cs="Times New Roman"/>
                <w:sz w:val="28"/>
                <w:szCs w:val="28"/>
              </w:rPr>
              <w:t>Принятие Соборного уложения</w:t>
            </w:r>
          </w:p>
          <w:p w:rsidR="009F70EF" w:rsidRPr="00C02BEF" w:rsidRDefault="006F3D45" w:rsidP="00B0326C">
            <w:pPr>
              <w:pStyle w:val="a3"/>
              <w:widowControl w:val="0"/>
              <w:numPr>
                <w:ilvl w:val="0"/>
                <w:numId w:val="3"/>
              </w:numPr>
              <w:tabs>
                <w:tab w:val="left" w:pos="224"/>
                <w:tab w:val="left" w:pos="507"/>
              </w:tabs>
              <w:autoSpaceDE w:val="0"/>
              <w:autoSpaceDN w:val="0"/>
              <w:spacing w:before="63" w:after="0" w:line="240" w:lineRule="auto"/>
              <w:ind w:left="649" w:hanging="496"/>
              <w:rPr>
                <w:rFonts w:ascii="Times New Roman" w:hAnsi="Times New Roman" w:cs="Times New Roman"/>
                <w:sz w:val="28"/>
                <w:szCs w:val="28"/>
              </w:rPr>
            </w:pPr>
            <w:r w:rsidRPr="00C02BEF">
              <w:rPr>
                <w:rFonts w:ascii="Times New Roman" w:hAnsi="Times New Roman" w:cs="Times New Roman"/>
                <w:sz w:val="28"/>
                <w:szCs w:val="28"/>
              </w:rPr>
              <w:t>Битва за Днепр</w:t>
            </w:r>
          </w:p>
          <w:p w:rsidR="009F70EF" w:rsidRPr="00C02BEF" w:rsidRDefault="009F70EF" w:rsidP="00C02BEF">
            <w:pPr>
              <w:pStyle w:val="leftmargin"/>
              <w:tabs>
                <w:tab w:val="left" w:pos="223"/>
              </w:tabs>
              <w:spacing w:before="0" w:beforeAutospacing="0" w:after="0" w:afterAutospacing="0"/>
              <w:ind w:left="224" w:hanging="214"/>
              <w:rPr>
                <w:color w:val="000000"/>
                <w:sz w:val="28"/>
                <w:szCs w:val="28"/>
              </w:rPr>
            </w:pPr>
          </w:p>
        </w:tc>
      </w:tr>
    </w:tbl>
    <w:p w:rsidR="009F70EF" w:rsidRPr="00584D5E" w:rsidRDefault="009F70EF" w:rsidP="00584D5E">
      <w:pPr>
        <w:spacing w:after="0" w:line="240" w:lineRule="auto"/>
        <w:ind w:left="360"/>
        <w:jc w:val="both"/>
        <w:rPr>
          <w:rFonts w:ascii="Times New Roman" w:hAnsi="Times New Roman" w:cs="Times New Roman"/>
          <w:color w:val="000000"/>
          <w:sz w:val="10"/>
          <w:szCs w:val="10"/>
        </w:rPr>
      </w:pPr>
    </w:p>
    <w:p w:rsidR="009F70EF" w:rsidRPr="00C02BEF" w:rsidRDefault="00B0326C" w:rsidP="00C02BEF">
      <w:pPr>
        <w:spacing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F70EF" w:rsidRPr="00C02BEF">
        <w:rPr>
          <w:rFonts w:ascii="Times New Roman" w:hAnsi="Times New Roman" w:cs="Times New Roman"/>
          <w:color w:val="000000"/>
          <w:sz w:val="28"/>
          <w:szCs w:val="28"/>
        </w:rPr>
        <w:t>Запишите в таблицу выбранные цифры под соответствующими буквами.</w:t>
      </w:r>
    </w:p>
    <w:tbl>
      <w:tblPr>
        <w:tblpPr w:leftFromText="180" w:rightFromText="180" w:vertAnchor="text" w:horzAnchor="page" w:tblpX="2603"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463"/>
        <w:gridCol w:w="495"/>
        <w:gridCol w:w="464"/>
      </w:tblGrid>
      <w:tr w:rsidR="00584D5E" w:rsidRPr="00C02BEF" w:rsidTr="00584D5E">
        <w:trPr>
          <w:trHeight w:val="532"/>
        </w:trPr>
        <w:tc>
          <w:tcPr>
            <w:tcW w:w="514" w:type="dxa"/>
            <w:shd w:val="clear" w:color="auto" w:fill="auto"/>
          </w:tcPr>
          <w:p w:rsidR="00584D5E" w:rsidRPr="00C02BEF" w:rsidRDefault="00584D5E" w:rsidP="00584D5E">
            <w:pPr>
              <w:spacing w:line="240" w:lineRule="auto"/>
              <w:jc w:val="both"/>
              <w:rPr>
                <w:rFonts w:ascii="Times New Roman" w:hAnsi="Times New Roman" w:cs="Times New Roman"/>
                <w:color w:val="000000"/>
                <w:sz w:val="28"/>
                <w:szCs w:val="28"/>
              </w:rPr>
            </w:pPr>
            <w:r w:rsidRPr="00C02BEF">
              <w:rPr>
                <w:rFonts w:ascii="Times New Roman" w:hAnsi="Times New Roman" w:cs="Times New Roman"/>
                <w:color w:val="000000"/>
                <w:sz w:val="28"/>
                <w:szCs w:val="28"/>
              </w:rPr>
              <w:t>А</w:t>
            </w:r>
          </w:p>
        </w:tc>
        <w:tc>
          <w:tcPr>
            <w:tcW w:w="463" w:type="dxa"/>
            <w:shd w:val="clear" w:color="auto" w:fill="auto"/>
          </w:tcPr>
          <w:p w:rsidR="00584D5E" w:rsidRPr="00C02BEF" w:rsidRDefault="00584D5E" w:rsidP="00584D5E">
            <w:pPr>
              <w:spacing w:line="240" w:lineRule="auto"/>
              <w:jc w:val="both"/>
              <w:rPr>
                <w:rFonts w:ascii="Times New Roman" w:hAnsi="Times New Roman" w:cs="Times New Roman"/>
                <w:color w:val="000000"/>
                <w:sz w:val="28"/>
                <w:szCs w:val="28"/>
              </w:rPr>
            </w:pPr>
            <w:r w:rsidRPr="00C02BEF">
              <w:rPr>
                <w:rFonts w:ascii="Times New Roman" w:hAnsi="Times New Roman" w:cs="Times New Roman"/>
                <w:color w:val="000000"/>
                <w:sz w:val="28"/>
                <w:szCs w:val="28"/>
              </w:rPr>
              <w:t>Б</w:t>
            </w:r>
          </w:p>
        </w:tc>
        <w:tc>
          <w:tcPr>
            <w:tcW w:w="495" w:type="dxa"/>
            <w:shd w:val="clear" w:color="auto" w:fill="auto"/>
          </w:tcPr>
          <w:p w:rsidR="00584D5E" w:rsidRPr="00C02BEF" w:rsidRDefault="00584D5E" w:rsidP="00584D5E">
            <w:pPr>
              <w:spacing w:line="240" w:lineRule="auto"/>
              <w:jc w:val="both"/>
              <w:rPr>
                <w:rFonts w:ascii="Times New Roman" w:hAnsi="Times New Roman" w:cs="Times New Roman"/>
                <w:color w:val="000000"/>
                <w:sz w:val="28"/>
                <w:szCs w:val="28"/>
              </w:rPr>
            </w:pPr>
            <w:r w:rsidRPr="00C02BEF">
              <w:rPr>
                <w:rFonts w:ascii="Times New Roman" w:hAnsi="Times New Roman" w:cs="Times New Roman"/>
                <w:color w:val="000000"/>
                <w:sz w:val="28"/>
                <w:szCs w:val="28"/>
              </w:rPr>
              <w:t>В</w:t>
            </w:r>
          </w:p>
        </w:tc>
        <w:tc>
          <w:tcPr>
            <w:tcW w:w="464" w:type="dxa"/>
            <w:shd w:val="clear" w:color="auto" w:fill="auto"/>
          </w:tcPr>
          <w:p w:rsidR="00584D5E" w:rsidRPr="00C02BEF" w:rsidRDefault="00584D5E" w:rsidP="00584D5E">
            <w:pPr>
              <w:spacing w:line="240" w:lineRule="auto"/>
              <w:jc w:val="both"/>
              <w:rPr>
                <w:rFonts w:ascii="Times New Roman" w:hAnsi="Times New Roman" w:cs="Times New Roman"/>
                <w:color w:val="000000"/>
                <w:sz w:val="28"/>
                <w:szCs w:val="28"/>
              </w:rPr>
            </w:pPr>
            <w:r w:rsidRPr="00C02BEF">
              <w:rPr>
                <w:rFonts w:ascii="Times New Roman" w:hAnsi="Times New Roman" w:cs="Times New Roman"/>
                <w:color w:val="000000"/>
                <w:sz w:val="28"/>
                <w:szCs w:val="28"/>
              </w:rPr>
              <w:t>Г</w:t>
            </w:r>
          </w:p>
        </w:tc>
      </w:tr>
      <w:tr w:rsidR="00584D5E" w:rsidRPr="00C02BEF" w:rsidTr="00584D5E">
        <w:trPr>
          <w:trHeight w:val="532"/>
        </w:trPr>
        <w:tc>
          <w:tcPr>
            <w:tcW w:w="514" w:type="dxa"/>
            <w:shd w:val="clear" w:color="auto" w:fill="auto"/>
          </w:tcPr>
          <w:p w:rsidR="00584D5E" w:rsidRPr="00C02BEF" w:rsidRDefault="00584D5E" w:rsidP="00584D5E">
            <w:pPr>
              <w:spacing w:line="240" w:lineRule="auto"/>
              <w:jc w:val="both"/>
              <w:rPr>
                <w:rFonts w:ascii="Times New Roman" w:hAnsi="Times New Roman" w:cs="Times New Roman"/>
                <w:color w:val="000000"/>
                <w:sz w:val="28"/>
                <w:szCs w:val="28"/>
              </w:rPr>
            </w:pPr>
          </w:p>
        </w:tc>
        <w:tc>
          <w:tcPr>
            <w:tcW w:w="463" w:type="dxa"/>
            <w:shd w:val="clear" w:color="auto" w:fill="auto"/>
          </w:tcPr>
          <w:p w:rsidR="00584D5E" w:rsidRPr="00C02BEF" w:rsidRDefault="00584D5E" w:rsidP="00584D5E">
            <w:pPr>
              <w:spacing w:line="240" w:lineRule="auto"/>
              <w:jc w:val="both"/>
              <w:rPr>
                <w:rFonts w:ascii="Times New Roman" w:hAnsi="Times New Roman" w:cs="Times New Roman"/>
                <w:color w:val="000000"/>
                <w:sz w:val="28"/>
                <w:szCs w:val="28"/>
              </w:rPr>
            </w:pPr>
          </w:p>
        </w:tc>
        <w:tc>
          <w:tcPr>
            <w:tcW w:w="495" w:type="dxa"/>
            <w:shd w:val="clear" w:color="auto" w:fill="auto"/>
          </w:tcPr>
          <w:p w:rsidR="00584D5E" w:rsidRPr="00C02BEF" w:rsidRDefault="00584D5E" w:rsidP="00584D5E">
            <w:pPr>
              <w:spacing w:line="240" w:lineRule="auto"/>
              <w:jc w:val="both"/>
              <w:rPr>
                <w:rFonts w:ascii="Times New Roman" w:hAnsi="Times New Roman" w:cs="Times New Roman"/>
                <w:color w:val="000000"/>
                <w:sz w:val="28"/>
                <w:szCs w:val="28"/>
              </w:rPr>
            </w:pPr>
          </w:p>
        </w:tc>
        <w:tc>
          <w:tcPr>
            <w:tcW w:w="464" w:type="dxa"/>
            <w:shd w:val="clear" w:color="auto" w:fill="auto"/>
          </w:tcPr>
          <w:p w:rsidR="00584D5E" w:rsidRPr="00C02BEF" w:rsidRDefault="00584D5E" w:rsidP="00584D5E">
            <w:pPr>
              <w:spacing w:line="240" w:lineRule="auto"/>
              <w:jc w:val="both"/>
              <w:rPr>
                <w:rFonts w:ascii="Times New Roman" w:hAnsi="Times New Roman" w:cs="Times New Roman"/>
                <w:color w:val="000000"/>
                <w:sz w:val="28"/>
                <w:szCs w:val="28"/>
              </w:rPr>
            </w:pPr>
          </w:p>
        </w:tc>
      </w:tr>
    </w:tbl>
    <w:p w:rsidR="009F70EF" w:rsidRPr="00584D5E" w:rsidRDefault="009F70EF" w:rsidP="00C02BEF">
      <w:pPr>
        <w:spacing w:line="240" w:lineRule="auto"/>
        <w:ind w:left="360"/>
        <w:jc w:val="both"/>
        <w:rPr>
          <w:rFonts w:ascii="Times New Roman" w:hAnsi="Times New Roman" w:cs="Times New Roman"/>
          <w:color w:val="000000"/>
          <w:sz w:val="10"/>
          <w:szCs w:val="10"/>
        </w:rPr>
      </w:pPr>
    </w:p>
    <w:p w:rsidR="009F70EF" w:rsidRPr="00C02BEF" w:rsidRDefault="009C44AB" w:rsidP="00C02BEF">
      <w:pPr>
        <w:spacing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F70EF" w:rsidRPr="00C02BEF">
        <w:rPr>
          <w:rFonts w:ascii="Times New Roman" w:hAnsi="Times New Roman" w:cs="Times New Roman"/>
          <w:color w:val="000000"/>
          <w:sz w:val="28"/>
          <w:szCs w:val="28"/>
        </w:rPr>
        <w:t xml:space="preserve">Ответ: </w:t>
      </w:r>
    </w:p>
    <w:p w:rsidR="009F70EF" w:rsidRPr="00C02BEF" w:rsidRDefault="006C258F" w:rsidP="00C02BEF">
      <w:pPr>
        <w:spacing w:line="240" w:lineRule="auto"/>
        <w:jc w:val="both"/>
        <w:rPr>
          <w:rFonts w:ascii="Times New Roman" w:hAnsi="Times New Roman" w:cs="Times New Roman"/>
          <w:sz w:val="28"/>
          <w:szCs w:val="28"/>
        </w:rPr>
      </w:pPr>
      <w:r>
        <w:rPr>
          <w:noProof/>
          <w:sz w:val="28"/>
          <w:szCs w:val="28"/>
        </w:rPr>
        <w:pict>
          <v:rect id="_x0000_s1044" style="position:absolute;left:0;text-align:left;margin-left:-16.3pt;margin-top:28.35pt;width:36.75pt;height:23.25pt;z-index:251669504">
            <v:textbox>
              <w:txbxContent>
                <w:p w:rsidR="00584D5E" w:rsidRPr="0020377C" w:rsidRDefault="00584D5E" w:rsidP="00584D5E">
                  <w:pPr>
                    <w:jc w:val="center"/>
                    <w:rPr>
                      <w:rFonts w:ascii="Times New Roman" w:hAnsi="Times New Roman" w:cs="Times New Roman"/>
                      <w:b/>
                      <w:sz w:val="28"/>
                      <w:szCs w:val="28"/>
                    </w:rPr>
                  </w:pPr>
                  <w:r w:rsidRPr="0020377C">
                    <w:rPr>
                      <w:rFonts w:ascii="Times New Roman" w:hAnsi="Times New Roman" w:cs="Times New Roman"/>
                      <w:b/>
                      <w:sz w:val="28"/>
                      <w:szCs w:val="28"/>
                    </w:rPr>
                    <w:t>4</w:t>
                  </w:r>
                </w:p>
              </w:txbxContent>
            </v:textbox>
          </v:rect>
        </w:pict>
      </w:r>
    </w:p>
    <w:p w:rsidR="009F70EF" w:rsidRPr="00C02BEF" w:rsidRDefault="009F70EF" w:rsidP="00584D5E">
      <w:pPr>
        <w:spacing w:line="240" w:lineRule="auto"/>
        <w:ind w:left="567" w:right="423"/>
        <w:jc w:val="both"/>
        <w:rPr>
          <w:rFonts w:ascii="Times New Roman" w:hAnsi="Times New Roman" w:cs="Times New Roman"/>
          <w:sz w:val="28"/>
          <w:szCs w:val="28"/>
        </w:rPr>
      </w:pPr>
      <w:r w:rsidRPr="00C02BEF">
        <w:rPr>
          <w:rFonts w:ascii="Times New Roman" w:hAnsi="Times New Roman" w:cs="Times New Roman"/>
          <w:sz w:val="28"/>
          <w:szCs w:val="28"/>
        </w:rPr>
        <w:t>Заполните</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пустые</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ячейки</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таблицы,</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используя</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приведённый</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ниже</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список</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пропущенных</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элементов:</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для</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каждого</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пропуска,</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обозначенного</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буквой,</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выберите</w:t>
      </w:r>
      <w:r w:rsidRPr="00C02BEF">
        <w:rPr>
          <w:rFonts w:ascii="Times New Roman" w:hAnsi="Times New Roman" w:cs="Times New Roman"/>
          <w:spacing w:val="29"/>
          <w:sz w:val="28"/>
          <w:szCs w:val="28"/>
        </w:rPr>
        <w:t xml:space="preserve"> </w:t>
      </w:r>
      <w:r w:rsidRPr="00C02BEF">
        <w:rPr>
          <w:rFonts w:ascii="Times New Roman" w:hAnsi="Times New Roman" w:cs="Times New Roman"/>
          <w:sz w:val="28"/>
          <w:szCs w:val="28"/>
        </w:rPr>
        <w:t>номер</w:t>
      </w:r>
      <w:r w:rsidRPr="00C02BEF">
        <w:rPr>
          <w:rFonts w:ascii="Times New Roman" w:hAnsi="Times New Roman" w:cs="Times New Roman"/>
          <w:spacing w:val="19"/>
          <w:sz w:val="28"/>
          <w:szCs w:val="28"/>
        </w:rPr>
        <w:t xml:space="preserve"> </w:t>
      </w:r>
      <w:r w:rsidRPr="00C02BEF">
        <w:rPr>
          <w:rFonts w:ascii="Times New Roman" w:hAnsi="Times New Roman" w:cs="Times New Roman"/>
          <w:sz w:val="28"/>
          <w:szCs w:val="28"/>
        </w:rPr>
        <w:t>нужного</w:t>
      </w:r>
      <w:r w:rsidRPr="00C02BEF">
        <w:rPr>
          <w:rFonts w:ascii="Times New Roman" w:hAnsi="Times New Roman" w:cs="Times New Roman"/>
          <w:spacing w:val="37"/>
          <w:sz w:val="28"/>
          <w:szCs w:val="28"/>
        </w:rPr>
        <w:t xml:space="preserve"> </w:t>
      </w:r>
      <w:r w:rsidRPr="00C02BEF">
        <w:rPr>
          <w:rFonts w:ascii="Times New Roman" w:hAnsi="Times New Roman" w:cs="Times New Roman"/>
          <w:sz w:val="28"/>
          <w:szCs w:val="28"/>
        </w:rPr>
        <w:t>элемента.</w:t>
      </w:r>
    </w:p>
    <w:p w:rsidR="009F70EF" w:rsidRPr="00584D5E" w:rsidRDefault="009F70EF" w:rsidP="00584D5E">
      <w:pPr>
        <w:pStyle w:val="a4"/>
        <w:rPr>
          <w:sz w:val="10"/>
          <w:szCs w:val="10"/>
        </w:rPr>
      </w:pPr>
    </w:p>
    <w:tbl>
      <w:tblPr>
        <w:tblStyle w:val="TableNormal"/>
        <w:tblW w:w="0" w:type="auto"/>
        <w:tblInd w:w="575" w:type="dxa"/>
        <w:tblBorders>
          <w:top w:val="single" w:sz="6" w:space="0" w:color="484848"/>
          <w:left w:val="single" w:sz="6" w:space="0" w:color="484848"/>
          <w:bottom w:val="single" w:sz="6" w:space="0" w:color="484848"/>
          <w:right w:val="single" w:sz="6" w:space="0" w:color="484848"/>
          <w:insideH w:val="single" w:sz="6" w:space="0" w:color="484848"/>
          <w:insideV w:val="single" w:sz="6" w:space="0" w:color="484848"/>
        </w:tblBorders>
        <w:tblLayout w:type="fixed"/>
        <w:tblLook w:val="01E0" w:firstRow="1" w:lastRow="1" w:firstColumn="1" w:lastColumn="1" w:noHBand="0" w:noVBand="0"/>
      </w:tblPr>
      <w:tblGrid>
        <w:gridCol w:w="2835"/>
        <w:gridCol w:w="3119"/>
        <w:gridCol w:w="3211"/>
      </w:tblGrid>
      <w:tr w:rsidR="009F70EF" w:rsidRPr="00C02BEF" w:rsidTr="00584D5E">
        <w:trPr>
          <w:trHeight w:val="610"/>
        </w:trPr>
        <w:tc>
          <w:tcPr>
            <w:tcW w:w="2835" w:type="dxa"/>
          </w:tcPr>
          <w:p w:rsidR="009F70EF" w:rsidRPr="00C02BEF" w:rsidRDefault="009F70EF" w:rsidP="00533B83">
            <w:pPr>
              <w:pStyle w:val="TableParagraph"/>
              <w:ind w:left="1109" w:hanging="581"/>
              <w:rPr>
                <w:sz w:val="28"/>
                <w:szCs w:val="28"/>
              </w:rPr>
            </w:pPr>
            <w:r w:rsidRPr="00C02BEF">
              <w:rPr>
                <w:sz w:val="28"/>
                <w:szCs w:val="28"/>
              </w:rPr>
              <w:t>Географ</w:t>
            </w:r>
            <w:r w:rsidRPr="00C02BEF">
              <w:rPr>
                <w:sz w:val="28"/>
                <w:szCs w:val="28"/>
                <w:lang w:val="ru-RU"/>
              </w:rPr>
              <w:t>ич</w:t>
            </w:r>
            <w:r w:rsidRPr="00C02BEF">
              <w:rPr>
                <w:sz w:val="28"/>
                <w:szCs w:val="28"/>
              </w:rPr>
              <w:t>еский</w:t>
            </w:r>
            <w:r w:rsidRPr="00C02BEF">
              <w:rPr>
                <w:spacing w:val="1"/>
                <w:sz w:val="28"/>
                <w:szCs w:val="28"/>
              </w:rPr>
              <w:t xml:space="preserve"> </w:t>
            </w:r>
            <w:r w:rsidRPr="00C02BEF">
              <w:rPr>
                <w:w w:val="105"/>
                <w:sz w:val="28"/>
                <w:szCs w:val="28"/>
              </w:rPr>
              <w:t>объект</w:t>
            </w:r>
          </w:p>
        </w:tc>
        <w:tc>
          <w:tcPr>
            <w:tcW w:w="3119" w:type="dxa"/>
          </w:tcPr>
          <w:p w:rsidR="00533B83" w:rsidRDefault="00533B83" w:rsidP="00533B83">
            <w:pPr>
              <w:pStyle w:val="TableParagraph"/>
              <w:tabs>
                <w:tab w:val="left" w:pos="2552"/>
              </w:tabs>
              <w:ind w:left="1276" w:right="284" w:hanging="905"/>
              <w:jc w:val="center"/>
              <w:rPr>
                <w:spacing w:val="-65"/>
                <w:sz w:val="28"/>
                <w:szCs w:val="28"/>
              </w:rPr>
            </w:pPr>
            <w:r>
              <w:rPr>
                <w:sz w:val="28"/>
                <w:szCs w:val="28"/>
                <w:lang w:val="ru-RU"/>
              </w:rPr>
              <w:t xml:space="preserve"> </w:t>
            </w:r>
            <w:r w:rsidR="009F70EF" w:rsidRPr="00C02BEF">
              <w:rPr>
                <w:sz w:val="28"/>
                <w:szCs w:val="28"/>
              </w:rPr>
              <w:t>Событие</w:t>
            </w:r>
            <w:r w:rsidR="009F70EF" w:rsidRPr="00C02BEF">
              <w:rPr>
                <w:spacing w:val="49"/>
                <w:sz w:val="28"/>
                <w:szCs w:val="28"/>
              </w:rPr>
              <w:t xml:space="preserve"> </w:t>
            </w:r>
            <w:r>
              <w:rPr>
                <w:spacing w:val="49"/>
                <w:sz w:val="28"/>
                <w:szCs w:val="28"/>
                <w:lang w:val="ru-RU"/>
              </w:rPr>
              <w:t>(</w:t>
            </w:r>
            <w:r w:rsidR="009F70EF" w:rsidRPr="00C02BEF">
              <w:rPr>
                <w:sz w:val="28"/>
                <w:szCs w:val="28"/>
              </w:rPr>
              <w:t>явление,</w:t>
            </w:r>
            <w:r w:rsidR="009F70EF" w:rsidRPr="00C02BEF">
              <w:rPr>
                <w:spacing w:val="-65"/>
                <w:sz w:val="28"/>
                <w:szCs w:val="28"/>
              </w:rPr>
              <w:t xml:space="preserve"> </w:t>
            </w:r>
          </w:p>
          <w:p w:rsidR="009F70EF" w:rsidRPr="00C02BEF" w:rsidRDefault="009F70EF" w:rsidP="00533B83">
            <w:pPr>
              <w:pStyle w:val="TableParagraph"/>
              <w:tabs>
                <w:tab w:val="left" w:pos="2552"/>
              </w:tabs>
              <w:ind w:left="1276" w:right="284" w:hanging="905"/>
              <w:jc w:val="center"/>
              <w:rPr>
                <w:sz w:val="28"/>
                <w:szCs w:val="28"/>
              </w:rPr>
            </w:pPr>
            <w:r w:rsidRPr="00C02BEF">
              <w:rPr>
                <w:w w:val="105"/>
                <w:sz w:val="28"/>
                <w:szCs w:val="28"/>
              </w:rPr>
              <w:t>процесс)</w:t>
            </w:r>
          </w:p>
        </w:tc>
        <w:tc>
          <w:tcPr>
            <w:tcW w:w="3211" w:type="dxa"/>
          </w:tcPr>
          <w:p w:rsidR="009F70EF" w:rsidRPr="00C02BEF" w:rsidRDefault="00670213" w:rsidP="00533B83">
            <w:pPr>
              <w:pStyle w:val="TableParagraph"/>
              <w:ind w:left="144" w:right="119"/>
              <w:jc w:val="center"/>
              <w:rPr>
                <w:sz w:val="28"/>
                <w:szCs w:val="28"/>
                <w:lang w:val="ru-RU"/>
              </w:rPr>
            </w:pPr>
            <w:r>
              <w:rPr>
                <w:sz w:val="28"/>
                <w:szCs w:val="28"/>
                <w:lang w:val="ru-RU"/>
              </w:rPr>
              <w:t>В</w:t>
            </w:r>
            <w:r w:rsidR="009F70EF" w:rsidRPr="00C02BEF">
              <w:rPr>
                <w:sz w:val="28"/>
                <w:szCs w:val="28"/>
                <w:lang w:val="ru-RU"/>
              </w:rPr>
              <w:t>ремя, когда</w:t>
            </w:r>
            <w:r w:rsidR="009F70EF" w:rsidRPr="00C02BEF">
              <w:rPr>
                <w:spacing w:val="1"/>
                <w:sz w:val="28"/>
                <w:szCs w:val="28"/>
                <w:lang w:val="ru-RU"/>
              </w:rPr>
              <w:t xml:space="preserve"> </w:t>
            </w:r>
            <w:r w:rsidR="009F70EF" w:rsidRPr="00C02BEF">
              <w:rPr>
                <w:sz w:val="28"/>
                <w:szCs w:val="28"/>
                <w:lang w:val="ru-RU"/>
              </w:rPr>
              <w:t xml:space="preserve">произошло </w:t>
            </w:r>
            <w:r w:rsidR="009F70EF" w:rsidRPr="00C02BEF">
              <w:rPr>
                <w:spacing w:val="-65"/>
                <w:sz w:val="28"/>
                <w:szCs w:val="28"/>
                <w:lang w:val="ru-RU"/>
              </w:rPr>
              <w:t xml:space="preserve">   </w:t>
            </w:r>
            <w:r w:rsidR="009F70EF" w:rsidRPr="00C02BEF">
              <w:rPr>
                <w:sz w:val="28"/>
                <w:szCs w:val="28"/>
                <w:lang w:val="ru-RU"/>
              </w:rPr>
              <w:t>событие</w:t>
            </w:r>
            <w:r w:rsidR="009F70EF" w:rsidRPr="00C02BEF">
              <w:rPr>
                <w:spacing w:val="1"/>
                <w:sz w:val="28"/>
                <w:szCs w:val="28"/>
                <w:lang w:val="ru-RU"/>
              </w:rPr>
              <w:t xml:space="preserve"> </w:t>
            </w:r>
            <w:r w:rsidR="009F70EF" w:rsidRPr="00C02BEF">
              <w:rPr>
                <w:sz w:val="28"/>
                <w:szCs w:val="28"/>
                <w:lang w:val="ru-RU"/>
              </w:rPr>
              <w:t>(явление,</w:t>
            </w:r>
            <w:r w:rsidR="009F70EF" w:rsidRPr="00C02BEF">
              <w:rPr>
                <w:spacing w:val="1"/>
                <w:sz w:val="28"/>
                <w:szCs w:val="28"/>
                <w:lang w:val="ru-RU"/>
              </w:rPr>
              <w:t xml:space="preserve"> </w:t>
            </w:r>
            <w:r w:rsidR="009F70EF" w:rsidRPr="00C02BEF">
              <w:rPr>
                <w:sz w:val="28"/>
                <w:szCs w:val="28"/>
                <w:lang w:val="ru-RU"/>
              </w:rPr>
              <w:t>процес</w:t>
            </w:r>
            <w:r w:rsidR="009F70EF" w:rsidRPr="00C02BEF">
              <w:rPr>
                <w:sz w:val="28"/>
                <w:szCs w:val="28"/>
              </w:rPr>
              <w:t>c</w:t>
            </w:r>
            <w:r w:rsidR="009F70EF" w:rsidRPr="00C02BEF">
              <w:rPr>
                <w:sz w:val="28"/>
                <w:szCs w:val="28"/>
                <w:lang w:val="ru-RU"/>
              </w:rPr>
              <w:t>)</w:t>
            </w:r>
          </w:p>
        </w:tc>
      </w:tr>
      <w:tr w:rsidR="009F70EF" w:rsidRPr="00C02BEF" w:rsidTr="00584D5E">
        <w:trPr>
          <w:trHeight w:val="582"/>
        </w:trPr>
        <w:tc>
          <w:tcPr>
            <w:tcW w:w="2835" w:type="dxa"/>
          </w:tcPr>
          <w:p w:rsidR="009F70EF" w:rsidRPr="00C02BEF" w:rsidRDefault="009F70EF" w:rsidP="00C02BEF">
            <w:pPr>
              <w:pStyle w:val="TableParagraph"/>
              <w:spacing w:before="8"/>
              <w:rPr>
                <w:sz w:val="28"/>
                <w:szCs w:val="28"/>
                <w:lang w:val="ru-RU"/>
              </w:rPr>
            </w:pPr>
          </w:p>
          <w:p w:rsidR="009F70EF" w:rsidRPr="00C02BEF" w:rsidRDefault="00A56747" w:rsidP="00C02BEF">
            <w:pPr>
              <w:pStyle w:val="TableParagraph"/>
              <w:tabs>
                <w:tab w:val="left" w:pos="2427"/>
              </w:tabs>
              <w:ind w:left="61"/>
              <w:jc w:val="center"/>
              <w:rPr>
                <w:sz w:val="28"/>
                <w:szCs w:val="28"/>
              </w:rPr>
            </w:pPr>
            <w:r w:rsidRPr="00C02BEF">
              <w:rPr>
                <w:color w:val="000000"/>
                <w:sz w:val="28"/>
                <w:szCs w:val="28"/>
                <w:shd w:val="clear" w:color="auto" w:fill="FFFFFF"/>
              </w:rPr>
              <w:t>Константинополь</w:t>
            </w:r>
          </w:p>
        </w:tc>
        <w:tc>
          <w:tcPr>
            <w:tcW w:w="3119" w:type="dxa"/>
          </w:tcPr>
          <w:p w:rsidR="009F70EF" w:rsidRPr="00C02BEF" w:rsidRDefault="00B60AFC" w:rsidP="00D204CE">
            <w:pPr>
              <w:pStyle w:val="TableParagraph"/>
              <w:spacing w:before="140"/>
              <w:ind w:left="546" w:right="476" w:hanging="30"/>
              <w:jc w:val="center"/>
              <w:rPr>
                <w:sz w:val="28"/>
                <w:szCs w:val="28"/>
                <w:lang w:val="ru-RU"/>
              </w:rPr>
            </w:pPr>
            <w:r w:rsidRPr="00C02BEF">
              <w:rPr>
                <w:sz w:val="28"/>
                <w:szCs w:val="28"/>
                <w:lang w:val="ru-RU"/>
              </w:rPr>
              <w:t>______</w:t>
            </w:r>
            <w:r w:rsidR="00D204CE">
              <w:rPr>
                <w:sz w:val="28"/>
                <w:szCs w:val="28"/>
                <w:lang w:val="ru-RU"/>
              </w:rPr>
              <w:t>_</w:t>
            </w:r>
            <w:r w:rsidRPr="00C02BEF">
              <w:rPr>
                <w:sz w:val="28"/>
                <w:szCs w:val="28"/>
                <w:lang w:val="ru-RU"/>
              </w:rPr>
              <w:t>_____(А)</w:t>
            </w:r>
          </w:p>
        </w:tc>
        <w:tc>
          <w:tcPr>
            <w:tcW w:w="3211" w:type="dxa"/>
          </w:tcPr>
          <w:p w:rsidR="009F70EF" w:rsidRPr="00C02BEF" w:rsidRDefault="00D204CE" w:rsidP="00D204CE">
            <w:pPr>
              <w:pStyle w:val="TableParagraph"/>
              <w:tabs>
                <w:tab w:val="left" w:pos="2292"/>
              </w:tabs>
              <w:ind w:left="60"/>
              <w:jc w:val="center"/>
              <w:rPr>
                <w:sz w:val="28"/>
                <w:szCs w:val="28"/>
              </w:rPr>
            </w:pPr>
            <w:r>
              <w:rPr>
                <w:sz w:val="28"/>
                <w:szCs w:val="28"/>
                <w:lang w:val="ru-RU"/>
              </w:rPr>
              <w:t>__________________(Б</w:t>
            </w:r>
            <w:r w:rsidRPr="00C02BEF">
              <w:rPr>
                <w:sz w:val="28"/>
                <w:szCs w:val="28"/>
                <w:lang w:val="ru-RU"/>
              </w:rPr>
              <w:t>)</w:t>
            </w:r>
          </w:p>
        </w:tc>
      </w:tr>
      <w:tr w:rsidR="009F70EF" w:rsidRPr="00C02BEF" w:rsidTr="00584D5E">
        <w:trPr>
          <w:trHeight w:val="492"/>
        </w:trPr>
        <w:tc>
          <w:tcPr>
            <w:tcW w:w="2835" w:type="dxa"/>
          </w:tcPr>
          <w:p w:rsidR="009F70EF" w:rsidRPr="00C02BEF" w:rsidRDefault="00B60AFC" w:rsidP="00C02BEF">
            <w:pPr>
              <w:pStyle w:val="TableParagraph"/>
              <w:spacing w:before="59"/>
              <w:ind w:left="37"/>
              <w:jc w:val="center"/>
              <w:rPr>
                <w:sz w:val="28"/>
                <w:szCs w:val="28"/>
                <w:lang w:val="ru-RU"/>
              </w:rPr>
            </w:pPr>
            <w:r w:rsidRPr="00C02BEF">
              <w:rPr>
                <w:sz w:val="28"/>
                <w:szCs w:val="28"/>
                <w:lang w:val="ru-RU"/>
              </w:rPr>
              <w:t>_____________(В)</w:t>
            </w:r>
          </w:p>
        </w:tc>
        <w:tc>
          <w:tcPr>
            <w:tcW w:w="3119" w:type="dxa"/>
          </w:tcPr>
          <w:p w:rsidR="009F70EF" w:rsidRPr="00C02BEF" w:rsidRDefault="00533B83" w:rsidP="00584D5E">
            <w:pPr>
              <w:pStyle w:val="TableParagraph"/>
              <w:ind w:left="329" w:right="284"/>
              <w:jc w:val="center"/>
              <w:rPr>
                <w:sz w:val="28"/>
                <w:szCs w:val="28"/>
                <w:lang w:val="ru-RU"/>
              </w:rPr>
            </w:pPr>
            <w:r>
              <w:rPr>
                <w:color w:val="000000"/>
                <w:sz w:val="28"/>
                <w:szCs w:val="28"/>
                <w:shd w:val="clear" w:color="auto" w:fill="FFFFFF"/>
                <w:lang w:val="ru-RU"/>
              </w:rPr>
              <w:t>з</w:t>
            </w:r>
            <w:r w:rsidR="00A56747" w:rsidRPr="00C02BEF">
              <w:rPr>
                <w:color w:val="000000"/>
                <w:sz w:val="28"/>
                <w:szCs w:val="28"/>
                <w:shd w:val="clear" w:color="auto" w:fill="FFFFFF"/>
                <w:lang w:val="ru-RU"/>
              </w:rPr>
              <w:t>аключение перемирия с Речью Посполитой</w:t>
            </w:r>
          </w:p>
        </w:tc>
        <w:tc>
          <w:tcPr>
            <w:tcW w:w="3211" w:type="dxa"/>
          </w:tcPr>
          <w:p w:rsidR="009F70EF" w:rsidRPr="00C02BEF" w:rsidRDefault="009F70EF" w:rsidP="00C02BEF">
            <w:pPr>
              <w:pStyle w:val="TableParagraph"/>
              <w:spacing w:before="59"/>
              <w:ind w:left="133" w:right="119"/>
              <w:jc w:val="center"/>
              <w:rPr>
                <w:sz w:val="28"/>
                <w:szCs w:val="28"/>
                <w:lang w:val="ru-RU"/>
              </w:rPr>
            </w:pPr>
          </w:p>
          <w:p w:rsidR="00B60AFC" w:rsidRPr="00C02BEF" w:rsidRDefault="00B60AFC" w:rsidP="00C02BEF">
            <w:pPr>
              <w:pStyle w:val="TableParagraph"/>
              <w:spacing w:before="59"/>
              <w:ind w:left="133" w:right="119"/>
              <w:jc w:val="center"/>
              <w:rPr>
                <w:sz w:val="28"/>
                <w:szCs w:val="28"/>
                <w:lang w:val="ru-RU"/>
              </w:rPr>
            </w:pPr>
            <w:r w:rsidRPr="00C02BEF">
              <w:rPr>
                <w:sz w:val="28"/>
                <w:szCs w:val="28"/>
                <w:lang w:val="ru-RU"/>
              </w:rPr>
              <w:t>__________________(Г)</w:t>
            </w:r>
          </w:p>
        </w:tc>
      </w:tr>
      <w:tr w:rsidR="009F70EF" w:rsidRPr="00C02BEF" w:rsidTr="00584D5E">
        <w:trPr>
          <w:trHeight w:val="895"/>
        </w:trPr>
        <w:tc>
          <w:tcPr>
            <w:tcW w:w="2835" w:type="dxa"/>
          </w:tcPr>
          <w:p w:rsidR="009F70EF" w:rsidRPr="00C02BEF" w:rsidRDefault="009F70EF" w:rsidP="00C02BEF">
            <w:pPr>
              <w:pStyle w:val="TableParagraph"/>
              <w:rPr>
                <w:sz w:val="28"/>
                <w:szCs w:val="28"/>
              </w:rPr>
            </w:pPr>
          </w:p>
          <w:p w:rsidR="009F70EF" w:rsidRPr="00C02BEF" w:rsidRDefault="009F70EF" w:rsidP="00C02BEF">
            <w:pPr>
              <w:pStyle w:val="TableParagraph"/>
              <w:spacing w:before="4" w:after="1"/>
              <w:rPr>
                <w:sz w:val="28"/>
                <w:szCs w:val="28"/>
                <w:lang w:val="ru-RU"/>
              </w:rPr>
            </w:pPr>
            <w:r w:rsidRPr="00C02BEF">
              <w:rPr>
                <w:sz w:val="28"/>
                <w:szCs w:val="28"/>
                <w:lang w:val="ru-RU"/>
              </w:rPr>
              <w:t xml:space="preserve">      </w:t>
            </w:r>
            <w:r w:rsidR="00A56747" w:rsidRPr="00C02BEF">
              <w:rPr>
                <w:color w:val="000000"/>
                <w:sz w:val="28"/>
                <w:szCs w:val="28"/>
                <w:shd w:val="clear" w:color="auto" w:fill="FFFFFF"/>
              </w:rPr>
              <w:t>Кунерсдорф</w:t>
            </w:r>
            <w:r w:rsidRPr="00C02BEF">
              <w:rPr>
                <w:sz w:val="28"/>
                <w:szCs w:val="28"/>
                <w:lang w:val="ru-RU"/>
              </w:rPr>
              <w:t xml:space="preserve">                  </w:t>
            </w:r>
            <w:r w:rsidR="00A56747" w:rsidRPr="00C02BEF">
              <w:rPr>
                <w:sz w:val="28"/>
                <w:szCs w:val="28"/>
                <w:lang w:val="ru-RU"/>
              </w:rPr>
              <w:t xml:space="preserve">   </w:t>
            </w:r>
          </w:p>
          <w:p w:rsidR="009F70EF" w:rsidRPr="00C02BEF" w:rsidRDefault="009F70EF" w:rsidP="00C02BEF">
            <w:pPr>
              <w:pStyle w:val="TableParagraph"/>
              <w:ind w:left="160"/>
              <w:rPr>
                <w:sz w:val="28"/>
                <w:szCs w:val="28"/>
              </w:rPr>
            </w:pPr>
          </w:p>
        </w:tc>
        <w:tc>
          <w:tcPr>
            <w:tcW w:w="3119" w:type="dxa"/>
          </w:tcPr>
          <w:p w:rsidR="00584D5E" w:rsidRDefault="00584D5E" w:rsidP="00C02BEF">
            <w:pPr>
              <w:pStyle w:val="TableParagraph"/>
              <w:spacing w:before="99"/>
              <w:ind w:left="145" w:right="95"/>
              <w:jc w:val="center"/>
              <w:rPr>
                <w:sz w:val="28"/>
                <w:szCs w:val="28"/>
                <w:lang w:val="ru-RU"/>
              </w:rPr>
            </w:pPr>
          </w:p>
          <w:p w:rsidR="00B60AFC" w:rsidRPr="00C02BEF" w:rsidRDefault="00B60AFC" w:rsidP="00C02BEF">
            <w:pPr>
              <w:pStyle w:val="TableParagraph"/>
              <w:spacing w:before="99"/>
              <w:ind w:left="145" w:right="95"/>
              <w:jc w:val="center"/>
              <w:rPr>
                <w:sz w:val="28"/>
                <w:szCs w:val="28"/>
                <w:lang w:val="ru-RU"/>
              </w:rPr>
            </w:pPr>
            <w:r w:rsidRPr="00C02BEF">
              <w:rPr>
                <w:sz w:val="28"/>
                <w:szCs w:val="28"/>
                <w:lang w:val="ru-RU"/>
              </w:rPr>
              <w:t>_________________(Д)</w:t>
            </w:r>
          </w:p>
        </w:tc>
        <w:tc>
          <w:tcPr>
            <w:tcW w:w="3211" w:type="dxa"/>
          </w:tcPr>
          <w:p w:rsidR="00B60AFC" w:rsidRPr="00C02BEF" w:rsidRDefault="00B60AFC" w:rsidP="00C02BEF">
            <w:pPr>
              <w:pStyle w:val="TableParagraph"/>
              <w:rPr>
                <w:sz w:val="28"/>
                <w:szCs w:val="28"/>
                <w:lang w:val="ru-RU"/>
              </w:rPr>
            </w:pPr>
            <w:r w:rsidRPr="00C02BEF">
              <w:rPr>
                <w:sz w:val="28"/>
                <w:szCs w:val="28"/>
                <w:lang w:val="ru-RU"/>
              </w:rPr>
              <w:t xml:space="preserve">                      </w:t>
            </w:r>
          </w:p>
          <w:p w:rsidR="009F70EF" w:rsidRPr="00C02BEF" w:rsidRDefault="00B60AFC" w:rsidP="00584D5E">
            <w:pPr>
              <w:pStyle w:val="TableParagraph"/>
              <w:jc w:val="center"/>
              <w:rPr>
                <w:sz w:val="28"/>
                <w:szCs w:val="28"/>
                <w:lang w:val="ru-RU"/>
              </w:rPr>
            </w:pPr>
            <w:r w:rsidRPr="00C02BEF">
              <w:rPr>
                <w:sz w:val="28"/>
                <w:szCs w:val="28"/>
                <w:lang w:val="ru-RU"/>
              </w:rPr>
              <w:t>1750 – е гг.</w:t>
            </w:r>
          </w:p>
        </w:tc>
      </w:tr>
      <w:tr w:rsidR="009F70EF" w:rsidRPr="00C02BEF" w:rsidTr="00584D5E">
        <w:trPr>
          <w:trHeight w:val="363"/>
        </w:trPr>
        <w:tc>
          <w:tcPr>
            <w:tcW w:w="2835" w:type="dxa"/>
          </w:tcPr>
          <w:p w:rsidR="009F70EF" w:rsidRPr="00C02BEF" w:rsidRDefault="00B60AFC" w:rsidP="00C02BEF">
            <w:pPr>
              <w:pStyle w:val="TableParagraph"/>
              <w:spacing w:before="1"/>
              <w:ind w:left="27"/>
              <w:jc w:val="center"/>
              <w:rPr>
                <w:sz w:val="28"/>
                <w:szCs w:val="28"/>
                <w:lang w:val="ru-RU"/>
              </w:rPr>
            </w:pPr>
            <w:r w:rsidRPr="00C02BEF">
              <w:rPr>
                <w:sz w:val="28"/>
                <w:szCs w:val="28"/>
                <w:lang w:val="ru-RU"/>
              </w:rPr>
              <w:t>_______________(Е)</w:t>
            </w:r>
          </w:p>
        </w:tc>
        <w:tc>
          <w:tcPr>
            <w:tcW w:w="3119" w:type="dxa"/>
          </w:tcPr>
          <w:p w:rsidR="009F70EF" w:rsidRPr="00C02BEF" w:rsidRDefault="00A56747" w:rsidP="00533B83">
            <w:pPr>
              <w:pStyle w:val="TableParagraph"/>
              <w:tabs>
                <w:tab w:val="left" w:pos="2717"/>
              </w:tabs>
              <w:spacing w:before="1"/>
              <w:ind w:left="351"/>
              <w:jc w:val="center"/>
              <w:rPr>
                <w:sz w:val="28"/>
                <w:szCs w:val="28"/>
              </w:rPr>
            </w:pPr>
            <w:r w:rsidRPr="00C02BEF">
              <w:rPr>
                <w:color w:val="000000"/>
                <w:sz w:val="28"/>
                <w:szCs w:val="28"/>
                <w:shd w:val="clear" w:color="auto" w:fill="FFFFFF"/>
              </w:rPr>
              <w:t>победа японского флота</w:t>
            </w:r>
          </w:p>
        </w:tc>
        <w:tc>
          <w:tcPr>
            <w:tcW w:w="3211" w:type="dxa"/>
          </w:tcPr>
          <w:p w:rsidR="009F70EF" w:rsidRPr="00C02BEF" w:rsidRDefault="00B60AFC" w:rsidP="006655C7">
            <w:pPr>
              <w:pStyle w:val="TableParagraph"/>
              <w:spacing w:before="1"/>
              <w:ind w:left="133" w:right="119"/>
              <w:jc w:val="center"/>
              <w:rPr>
                <w:sz w:val="28"/>
                <w:szCs w:val="28"/>
                <w:lang w:val="ru-RU"/>
              </w:rPr>
            </w:pPr>
            <w:r w:rsidRPr="00C02BEF">
              <w:rPr>
                <w:sz w:val="28"/>
                <w:szCs w:val="28"/>
              </w:rPr>
              <w:t>1</w:t>
            </w:r>
            <w:r w:rsidRPr="00C02BEF">
              <w:rPr>
                <w:sz w:val="28"/>
                <w:szCs w:val="28"/>
                <w:lang w:val="ru-RU"/>
              </w:rPr>
              <w:t>9</w:t>
            </w:r>
            <w:r w:rsidR="006655C7">
              <w:rPr>
                <w:sz w:val="28"/>
                <w:szCs w:val="28"/>
                <w:lang w:val="ru-RU"/>
              </w:rPr>
              <w:t>0</w:t>
            </w:r>
            <w:r w:rsidR="009F70EF" w:rsidRPr="00C02BEF">
              <w:rPr>
                <w:sz w:val="28"/>
                <w:szCs w:val="28"/>
              </w:rPr>
              <w:t>0-e</w:t>
            </w:r>
            <w:r w:rsidR="009F70EF" w:rsidRPr="00C02BEF">
              <w:rPr>
                <w:spacing w:val="24"/>
                <w:sz w:val="28"/>
                <w:szCs w:val="28"/>
              </w:rPr>
              <w:t xml:space="preserve"> </w:t>
            </w:r>
            <w:r w:rsidR="009F70EF" w:rsidRPr="00C02BEF">
              <w:rPr>
                <w:sz w:val="28"/>
                <w:szCs w:val="28"/>
                <w:lang w:val="ru-RU"/>
              </w:rPr>
              <w:t>гг.</w:t>
            </w:r>
          </w:p>
        </w:tc>
      </w:tr>
    </w:tbl>
    <w:p w:rsidR="00C02BEF" w:rsidRPr="00C02BEF" w:rsidRDefault="009F70EF" w:rsidP="00C02BEF">
      <w:pPr>
        <w:spacing w:line="240" w:lineRule="auto"/>
        <w:rPr>
          <w:rFonts w:ascii="Times New Roman" w:hAnsi="Times New Roman" w:cs="Times New Roman"/>
          <w:sz w:val="28"/>
          <w:szCs w:val="28"/>
        </w:rPr>
      </w:pPr>
      <w:r w:rsidRPr="00C02BEF">
        <w:rPr>
          <w:rFonts w:ascii="Times New Roman" w:hAnsi="Times New Roman" w:cs="Times New Roman"/>
          <w:sz w:val="28"/>
          <w:szCs w:val="28"/>
        </w:rPr>
        <w:t xml:space="preserve">                      </w:t>
      </w:r>
    </w:p>
    <w:p w:rsidR="00584D5E" w:rsidRDefault="00584D5E" w:rsidP="00C02BEF">
      <w:pPr>
        <w:spacing w:line="240" w:lineRule="auto"/>
        <w:rPr>
          <w:rFonts w:ascii="Times New Roman" w:hAnsi="Times New Roman" w:cs="Times New Roman"/>
          <w:sz w:val="28"/>
          <w:szCs w:val="28"/>
        </w:rPr>
      </w:pPr>
    </w:p>
    <w:p w:rsidR="00B60AFC" w:rsidRPr="00C02BEF" w:rsidRDefault="00B60AFC" w:rsidP="00670213">
      <w:pPr>
        <w:pStyle w:val="leftmargin"/>
        <w:shd w:val="clear" w:color="auto" w:fill="FFFFFF"/>
        <w:spacing w:before="0" w:beforeAutospacing="0" w:after="0" w:afterAutospacing="0"/>
        <w:ind w:left="567" w:firstLine="142"/>
        <w:jc w:val="both"/>
        <w:rPr>
          <w:color w:val="000000"/>
          <w:sz w:val="28"/>
          <w:szCs w:val="28"/>
        </w:rPr>
      </w:pPr>
      <w:r w:rsidRPr="00C02BEF">
        <w:rPr>
          <w:color w:val="000000"/>
          <w:sz w:val="28"/>
          <w:szCs w:val="28"/>
        </w:rPr>
        <w:t>Пропущенные элементы:</w:t>
      </w:r>
    </w:p>
    <w:p w:rsidR="00B60AFC" w:rsidRPr="00C02BEF" w:rsidRDefault="00B60AFC" w:rsidP="00670213">
      <w:pPr>
        <w:pStyle w:val="leftmargin"/>
        <w:shd w:val="clear" w:color="auto" w:fill="FFFFFF"/>
        <w:spacing w:before="0" w:beforeAutospacing="0" w:after="0" w:afterAutospacing="0"/>
        <w:ind w:left="567" w:firstLine="142"/>
        <w:jc w:val="both"/>
        <w:rPr>
          <w:color w:val="000000"/>
          <w:sz w:val="28"/>
          <w:szCs w:val="28"/>
        </w:rPr>
      </w:pPr>
      <w:r w:rsidRPr="00C02BEF">
        <w:rPr>
          <w:color w:val="000000"/>
          <w:sz w:val="28"/>
          <w:szCs w:val="28"/>
        </w:rPr>
        <w:t>1) с. Андрусово</w:t>
      </w:r>
    </w:p>
    <w:p w:rsidR="00B60AFC" w:rsidRPr="00C02BEF" w:rsidRDefault="00B60AFC" w:rsidP="00670213">
      <w:pPr>
        <w:pStyle w:val="leftmargin"/>
        <w:shd w:val="clear" w:color="auto" w:fill="FFFFFF"/>
        <w:spacing w:before="0" w:beforeAutospacing="0" w:after="0" w:afterAutospacing="0"/>
        <w:ind w:left="567" w:firstLine="142"/>
        <w:jc w:val="both"/>
        <w:rPr>
          <w:color w:val="000000"/>
          <w:sz w:val="28"/>
          <w:szCs w:val="28"/>
        </w:rPr>
      </w:pPr>
      <w:r w:rsidRPr="00C02BEF">
        <w:rPr>
          <w:color w:val="000000"/>
          <w:sz w:val="28"/>
          <w:szCs w:val="28"/>
        </w:rPr>
        <w:t>2) сражение русской и прусской армий</w:t>
      </w:r>
    </w:p>
    <w:p w:rsidR="00B60AFC" w:rsidRPr="00C02BEF" w:rsidRDefault="00B60AFC" w:rsidP="00670213">
      <w:pPr>
        <w:pStyle w:val="leftmargin"/>
        <w:shd w:val="clear" w:color="auto" w:fill="FFFFFF"/>
        <w:spacing w:before="0" w:beforeAutospacing="0" w:after="0" w:afterAutospacing="0"/>
        <w:ind w:left="567" w:firstLine="142"/>
        <w:jc w:val="both"/>
        <w:rPr>
          <w:color w:val="000000"/>
          <w:sz w:val="28"/>
          <w:szCs w:val="28"/>
        </w:rPr>
      </w:pPr>
      <w:r w:rsidRPr="00C02BEF">
        <w:rPr>
          <w:color w:val="000000"/>
          <w:sz w:val="28"/>
          <w:szCs w:val="28"/>
        </w:rPr>
        <w:t>3) 1660-ые г.</w:t>
      </w:r>
    </w:p>
    <w:p w:rsidR="00B60AFC" w:rsidRPr="00C02BEF" w:rsidRDefault="00B60AFC" w:rsidP="00670213">
      <w:pPr>
        <w:pStyle w:val="leftmargin"/>
        <w:shd w:val="clear" w:color="auto" w:fill="FFFFFF"/>
        <w:spacing w:before="0" w:beforeAutospacing="0" w:after="0" w:afterAutospacing="0"/>
        <w:ind w:left="567" w:firstLine="142"/>
        <w:jc w:val="both"/>
        <w:rPr>
          <w:color w:val="000000"/>
          <w:sz w:val="28"/>
          <w:szCs w:val="28"/>
        </w:rPr>
      </w:pPr>
      <w:r w:rsidRPr="00C02BEF">
        <w:rPr>
          <w:color w:val="000000"/>
          <w:sz w:val="28"/>
          <w:szCs w:val="28"/>
        </w:rPr>
        <w:t>4) 1770-ые г.</w:t>
      </w:r>
    </w:p>
    <w:p w:rsidR="00B60AFC" w:rsidRPr="00C02BEF" w:rsidRDefault="00B60AFC" w:rsidP="00670213">
      <w:pPr>
        <w:pStyle w:val="leftmargin"/>
        <w:shd w:val="clear" w:color="auto" w:fill="FFFFFF"/>
        <w:spacing w:before="0" w:beforeAutospacing="0" w:after="0" w:afterAutospacing="0"/>
        <w:ind w:left="567" w:firstLine="142"/>
        <w:jc w:val="both"/>
        <w:rPr>
          <w:color w:val="000000"/>
          <w:sz w:val="28"/>
          <w:szCs w:val="28"/>
        </w:rPr>
      </w:pPr>
      <w:r w:rsidRPr="00C02BEF">
        <w:rPr>
          <w:color w:val="000000"/>
          <w:sz w:val="28"/>
          <w:szCs w:val="28"/>
        </w:rPr>
        <w:t>5) походы князя Игоря</w:t>
      </w:r>
    </w:p>
    <w:p w:rsidR="00B60AFC" w:rsidRPr="00C02BEF" w:rsidRDefault="00B60AFC" w:rsidP="00670213">
      <w:pPr>
        <w:pStyle w:val="leftmargin"/>
        <w:shd w:val="clear" w:color="auto" w:fill="FFFFFF"/>
        <w:spacing w:before="0" w:beforeAutospacing="0" w:after="0" w:afterAutospacing="0"/>
        <w:ind w:left="567" w:firstLine="142"/>
        <w:jc w:val="both"/>
        <w:rPr>
          <w:color w:val="000000"/>
          <w:sz w:val="28"/>
          <w:szCs w:val="28"/>
        </w:rPr>
      </w:pPr>
      <w:r w:rsidRPr="00C02BEF">
        <w:rPr>
          <w:color w:val="000000"/>
          <w:sz w:val="28"/>
          <w:szCs w:val="28"/>
        </w:rPr>
        <w:t>6) оборона от польских интервентов</w:t>
      </w:r>
    </w:p>
    <w:p w:rsidR="00B60AFC" w:rsidRPr="00C02BEF" w:rsidRDefault="00B60AFC" w:rsidP="00670213">
      <w:pPr>
        <w:pStyle w:val="leftmargin"/>
        <w:shd w:val="clear" w:color="auto" w:fill="FFFFFF"/>
        <w:spacing w:before="0" w:beforeAutospacing="0" w:after="0" w:afterAutospacing="0"/>
        <w:ind w:left="567" w:firstLine="142"/>
        <w:jc w:val="both"/>
        <w:rPr>
          <w:color w:val="000000"/>
          <w:sz w:val="28"/>
          <w:szCs w:val="28"/>
        </w:rPr>
      </w:pPr>
      <w:r w:rsidRPr="00C02BEF">
        <w:rPr>
          <w:color w:val="000000"/>
          <w:sz w:val="28"/>
          <w:szCs w:val="28"/>
        </w:rPr>
        <w:t>7) Чесменская бухта</w:t>
      </w:r>
    </w:p>
    <w:p w:rsidR="00B60AFC" w:rsidRPr="00C02BEF" w:rsidRDefault="00B60AFC" w:rsidP="00670213">
      <w:pPr>
        <w:pStyle w:val="leftmargin"/>
        <w:shd w:val="clear" w:color="auto" w:fill="FFFFFF"/>
        <w:spacing w:before="0" w:beforeAutospacing="0" w:after="0" w:afterAutospacing="0"/>
        <w:ind w:left="567" w:firstLine="142"/>
        <w:jc w:val="both"/>
        <w:rPr>
          <w:color w:val="000000"/>
          <w:sz w:val="28"/>
          <w:szCs w:val="28"/>
        </w:rPr>
      </w:pPr>
      <w:r w:rsidRPr="00C02BEF">
        <w:rPr>
          <w:color w:val="000000"/>
          <w:sz w:val="28"/>
          <w:szCs w:val="28"/>
        </w:rPr>
        <w:t>8) Цусимский пролив</w:t>
      </w:r>
    </w:p>
    <w:p w:rsidR="00B60AFC" w:rsidRPr="00C02BEF" w:rsidRDefault="00B60AFC" w:rsidP="00670213">
      <w:pPr>
        <w:pStyle w:val="leftmargin"/>
        <w:shd w:val="clear" w:color="auto" w:fill="FFFFFF"/>
        <w:spacing w:before="0" w:beforeAutospacing="0" w:after="0" w:afterAutospacing="0"/>
        <w:ind w:left="567" w:firstLine="142"/>
        <w:jc w:val="both"/>
        <w:rPr>
          <w:color w:val="000000"/>
          <w:sz w:val="28"/>
          <w:szCs w:val="28"/>
        </w:rPr>
      </w:pPr>
      <w:r w:rsidRPr="00C02BEF">
        <w:rPr>
          <w:color w:val="000000"/>
          <w:sz w:val="28"/>
          <w:szCs w:val="28"/>
        </w:rPr>
        <w:t>9) 940-ые г.</w:t>
      </w:r>
    </w:p>
    <w:p w:rsidR="00B60AFC" w:rsidRPr="00C02BEF" w:rsidRDefault="00B60AFC" w:rsidP="00C02BEF">
      <w:pPr>
        <w:pStyle w:val="leftmargin"/>
        <w:shd w:val="clear" w:color="auto" w:fill="FFFFFF"/>
        <w:spacing w:before="0" w:beforeAutospacing="0" w:after="0" w:afterAutospacing="0"/>
        <w:ind w:firstLine="375"/>
        <w:jc w:val="both"/>
        <w:rPr>
          <w:color w:val="000000"/>
          <w:sz w:val="28"/>
          <w:szCs w:val="28"/>
        </w:rPr>
      </w:pPr>
    </w:p>
    <w:p w:rsidR="00B60AFC" w:rsidRPr="00C02BEF" w:rsidRDefault="00B60AFC" w:rsidP="00670213">
      <w:pPr>
        <w:pStyle w:val="leftmargin"/>
        <w:shd w:val="clear" w:color="auto" w:fill="FFFFFF"/>
        <w:spacing w:before="0" w:beforeAutospacing="0" w:after="0" w:afterAutospacing="0"/>
        <w:ind w:left="426" w:firstLine="284"/>
        <w:jc w:val="both"/>
        <w:rPr>
          <w:color w:val="000000"/>
          <w:sz w:val="28"/>
          <w:szCs w:val="28"/>
        </w:rPr>
      </w:pPr>
      <w:r w:rsidRPr="00C02BEF">
        <w:rPr>
          <w:color w:val="000000"/>
          <w:sz w:val="28"/>
          <w:szCs w:val="28"/>
        </w:rPr>
        <w:t>Запишите в таблицу выбранные цифры под соответствующими буквами.</w:t>
      </w:r>
    </w:p>
    <w:tbl>
      <w:tblPr>
        <w:tblpPr w:leftFromText="180" w:rightFromText="180" w:vertAnchor="text" w:horzAnchor="page" w:tblpX="2819" w:tblpY="3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463"/>
        <w:gridCol w:w="495"/>
        <w:gridCol w:w="464"/>
        <w:gridCol w:w="464"/>
        <w:gridCol w:w="464"/>
      </w:tblGrid>
      <w:tr w:rsidR="00584D5E" w:rsidRPr="00584D5E" w:rsidTr="00670213">
        <w:trPr>
          <w:trHeight w:val="532"/>
        </w:trPr>
        <w:tc>
          <w:tcPr>
            <w:tcW w:w="514" w:type="dxa"/>
            <w:shd w:val="clear" w:color="auto" w:fill="auto"/>
          </w:tcPr>
          <w:p w:rsidR="00584D5E" w:rsidRPr="00584D5E" w:rsidRDefault="00584D5E" w:rsidP="00670213">
            <w:pPr>
              <w:spacing w:line="240" w:lineRule="auto"/>
              <w:jc w:val="center"/>
              <w:rPr>
                <w:rFonts w:ascii="Times New Roman" w:hAnsi="Times New Roman" w:cs="Times New Roman"/>
                <w:sz w:val="28"/>
                <w:szCs w:val="28"/>
              </w:rPr>
            </w:pPr>
            <w:r w:rsidRPr="00584D5E">
              <w:rPr>
                <w:rFonts w:ascii="Times New Roman" w:hAnsi="Times New Roman" w:cs="Times New Roman"/>
                <w:sz w:val="28"/>
                <w:szCs w:val="28"/>
              </w:rPr>
              <w:t>А</w:t>
            </w:r>
          </w:p>
        </w:tc>
        <w:tc>
          <w:tcPr>
            <w:tcW w:w="463" w:type="dxa"/>
            <w:shd w:val="clear" w:color="auto" w:fill="auto"/>
          </w:tcPr>
          <w:p w:rsidR="00584D5E" w:rsidRPr="00584D5E" w:rsidRDefault="00584D5E" w:rsidP="00670213">
            <w:pPr>
              <w:spacing w:line="240" w:lineRule="auto"/>
              <w:jc w:val="center"/>
              <w:rPr>
                <w:rFonts w:ascii="Times New Roman" w:hAnsi="Times New Roman" w:cs="Times New Roman"/>
                <w:sz w:val="28"/>
                <w:szCs w:val="28"/>
              </w:rPr>
            </w:pPr>
            <w:r w:rsidRPr="00584D5E">
              <w:rPr>
                <w:rFonts w:ascii="Times New Roman" w:hAnsi="Times New Roman" w:cs="Times New Roman"/>
                <w:sz w:val="28"/>
                <w:szCs w:val="28"/>
              </w:rPr>
              <w:t>Б</w:t>
            </w:r>
          </w:p>
        </w:tc>
        <w:tc>
          <w:tcPr>
            <w:tcW w:w="495" w:type="dxa"/>
            <w:shd w:val="clear" w:color="auto" w:fill="auto"/>
          </w:tcPr>
          <w:p w:rsidR="00584D5E" w:rsidRPr="00584D5E" w:rsidRDefault="00584D5E" w:rsidP="00670213">
            <w:pPr>
              <w:spacing w:line="240" w:lineRule="auto"/>
              <w:rPr>
                <w:rFonts w:ascii="Times New Roman" w:hAnsi="Times New Roman" w:cs="Times New Roman"/>
                <w:sz w:val="28"/>
                <w:szCs w:val="28"/>
              </w:rPr>
            </w:pPr>
            <w:r w:rsidRPr="00584D5E">
              <w:rPr>
                <w:rFonts w:ascii="Times New Roman" w:hAnsi="Times New Roman" w:cs="Times New Roman"/>
                <w:sz w:val="28"/>
                <w:szCs w:val="28"/>
              </w:rPr>
              <w:t>В</w:t>
            </w:r>
          </w:p>
        </w:tc>
        <w:tc>
          <w:tcPr>
            <w:tcW w:w="464" w:type="dxa"/>
          </w:tcPr>
          <w:p w:rsidR="00584D5E" w:rsidRPr="00584D5E" w:rsidRDefault="00584D5E" w:rsidP="00670213">
            <w:pPr>
              <w:spacing w:line="240" w:lineRule="auto"/>
              <w:rPr>
                <w:rFonts w:ascii="Times New Roman" w:hAnsi="Times New Roman" w:cs="Times New Roman"/>
                <w:sz w:val="28"/>
                <w:szCs w:val="28"/>
              </w:rPr>
            </w:pPr>
            <w:r>
              <w:rPr>
                <w:rFonts w:ascii="Times New Roman" w:hAnsi="Times New Roman" w:cs="Times New Roman"/>
                <w:sz w:val="28"/>
                <w:szCs w:val="28"/>
              </w:rPr>
              <w:t>Г</w:t>
            </w:r>
          </w:p>
        </w:tc>
        <w:tc>
          <w:tcPr>
            <w:tcW w:w="464" w:type="dxa"/>
            <w:shd w:val="clear" w:color="auto" w:fill="auto"/>
          </w:tcPr>
          <w:p w:rsidR="00584D5E" w:rsidRPr="00584D5E" w:rsidRDefault="00584D5E" w:rsidP="00670213">
            <w:pPr>
              <w:spacing w:line="240" w:lineRule="auto"/>
              <w:rPr>
                <w:rFonts w:ascii="Times New Roman" w:hAnsi="Times New Roman" w:cs="Times New Roman"/>
                <w:sz w:val="28"/>
                <w:szCs w:val="28"/>
              </w:rPr>
            </w:pPr>
            <w:r>
              <w:rPr>
                <w:rFonts w:ascii="Times New Roman" w:hAnsi="Times New Roman" w:cs="Times New Roman"/>
                <w:sz w:val="28"/>
                <w:szCs w:val="28"/>
              </w:rPr>
              <w:t>Д</w:t>
            </w:r>
          </w:p>
        </w:tc>
        <w:tc>
          <w:tcPr>
            <w:tcW w:w="464" w:type="dxa"/>
          </w:tcPr>
          <w:p w:rsidR="00584D5E" w:rsidRDefault="00584D5E" w:rsidP="00670213">
            <w:pPr>
              <w:spacing w:line="240" w:lineRule="auto"/>
              <w:rPr>
                <w:rFonts w:ascii="Times New Roman" w:hAnsi="Times New Roman" w:cs="Times New Roman"/>
                <w:sz w:val="28"/>
                <w:szCs w:val="28"/>
              </w:rPr>
            </w:pPr>
            <w:r>
              <w:rPr>
                <w:rFonts w:ascii="Times New Roman" w:hAnsi="Times New Roman" w:cs="Times New Roman"/>
                <w:sz w:val="28"/>
                <w:szCs w:val="28"/>
              </w:rPr>
              <w:t>Е</w:t>
            </w:r>
          </w:p>
        </w:tc>
      </w:tr>
      <w:tr w:rsidR="00584D5E" w:rsidRPr="00584D5E" w:rsidTr="00670213">
        <w:trPr>
          <w:trHeight w:val="532"/>
        </w:trPr>
        <w:tc>
          <w:tcPr>
            <w:tcW w:w="514" w:type="dxa"/>
            <w:shd w:val="clear" w:color="auto" w:fill="auto"/>
          </w:tcPr>
          <w:p w:rsidR="00584D5E" w:rsidRPr="00584D5E" w:rsidRDefault="00584D5E" w:rsidP="00670213">
            <w:pPr>
              <w:spacing w:line="240" w:lineRule="auto"/>
              <w:rPr>
                <w:rFonts w:ascii="Times New Roman" w:hAnsi="Times New Roman" w:cs="Times New Roman"/>
                <w:sz w:val="28"/>
                <w:szCs w:val="28"/>
              </w:rPr>
            </w:pPr>
          </w:p>
        </w:tc>
        <w:tc>
          <w:tcPr>
            <w:tcW w:w="463" w:type="dxa"/>
            <w:shd w:val="clear" w:color="auto" w:fill="auto"/>
          </w:tcPr>
          <w:p w:rsidR="00584D5E" w:rsidRPr="00584D5E" w:rsidRDefault="00584D5E" w:rsidP="00670213">
            <w:pPr>
              <w:spacing w:line="240" w:lineRule="auto"/>
              <w:rPr>
                <w:rFonts w:ascii="Times New Roman" w:hAnsi="Times New Roman" w:cs="Times New Roman"/>
                <w:sz w:val="28"/>
                <w:szCs w:val="28"/>
              </w:rPr>
            </w:pPr>
          </w:p>
        </w:tc>
        <w:tc>
          <w:tcPr>
            <w:tcW w:w="495" w:type="dxa"/>
            <w:shd w:val="clear" w:color="auto" w:fill="auto"/>
          </w:tcPr>
          <w:p w:rsidR="00584D5E" w:rsidRPr="00584D5E" w:rsidRDefault="00584D5E" w:rsidP="00670213">
            <w:pPr>
              <w:spacing w:line="240" w:lineRule="auto"/>
              <w:rPr>
                <w:rFonts w:ascii="Times New Roman" w:hAnsi="Times New Roman" w:cs="Times New Roman"/>
                <w:sz w:val="28"/>
                <w:szCs w:val="28"/>
              </w:rPr>
            </w:pPr>
          </w:p>
        </w:tc>
        <w:tc>
          <w:tcPr>
            <w:tcW w:w="464" w:type="dxa"/>
          </w:tcPr>
          <w:p w:rsidR="00584D5E" w:rsidRPr="00584D5E" w:rsidRDefault="00584D5E" w:rsidP="00670213">
            <w:pPr>
              <w:spacing w:line="240" w:lineRule="auto"/>
              <w:rPr>
                <w:rFonts w:ascii="Times New Roman" w:hAnsi="Times New Roman" w:cs="Times New Roman"/>
                <w:sz w:val="28"/>
                <w:szCs w:val="28"/>
              </w:rPr>
            </w:pPr>
          </w:p>
        </w:tc>
        <w:tc>
          <w:tcPr>
            <w:tcW w:w="464" w:type="dxa"/>
            <w:shd w:val="clear" w:color="auto" w:fill="auto"/>
          </w:tcPr>
          <w:p w:rsidR="00584D5E" w:rsidRPr="00584D5E" w:rsidRDefault="00584D5E" w:rsidP="00670213">
            <w:pPr>
              <w:spacing w:line="240" w:lineRule="auto"/>
              <w:rPr>
                <w:rFonts w:ascii="Times New Roman" w:hAnsi="Times New Roman" w:cs="Times New Roman"/>
                <w:sz w:val="28"/>
                <w:szCs w:val="28"/>
              </w:rPr>
            </w:pPr>
          </w:p>
        </w:tc>
        <w:tc>
          <w:tcPr>
            <w:tcW w:w="464" w:type="dxa"/>
          </w:tcPr>
          <w:p w:rsidR="00584D5E" w:rsidRPr="00584D5E" w:rsidRDefault="00584D5E" w:rsidP="00670213">
            <w:pPr>
              <w:spacing w:line="240" w:lineRule="auto"/>
              <w:rPr>
                <w:rFonts w:ascii="Times New Roman" w:hAnsi="Times New Roman" w:cs="Times New Roman"/>
                <w:sz w:val="28"/>
                <w:szCs w:val="28"/>
              </w:rPr>
            </w:pPr>
          </w:p>
        </w:tc>
      </w:tr>
    </w:tbl>
    <w:p w:rsidR="00584D5E" w:rsidRDefault="00584D5E" w:rsidP="00C02BEF">
      <w:pPr>
        <w:pStyle w:val="a4"/>
        <w:spacing w:before="149"/>
        <w:ind w:left="1058" w:right="226" w:firstLine="3"/>
        <w:rPr>
          <w:sz w:val="28"/>
          <w:szCs w:val="28"/>
        </w:rPr>
      </w:pPr>
    </w:p>
    <w:p w:rsidR="009F70EF" w:rsidRPr="00C02BEF" w:rsidRDefault="009F70EF" w:rsidP="00670213">
      <w:pPr>
        <w:pStyle w:val="a4"/>
        <w:spacing w:before="149"/>
        <w:ind w:left="709" w:right="226" w:firstLine="3"/>
        <w:rPr>
          <w:sz w:val="28"/>
          <w:szCs w:val="28"/>
        </w:rPr>
      </w:pPr>
      <w:r w:rsidRPr="00C02BEF">
        <w:rPr>
          <w:sz w:val="28"/>
          <w:szCs w:val="28"/>
        </w:rPr>
        <w:t>Ответ:</w:t>
      </w:r>
    </w:p>
    <w:p w:rsidR="003C3001" w:rsidRDefault="003C3001" w:rsidP="00C02BEF">
      <w:pPr>
        <w:spacing w:line="240" w:lineRule="auto"/>
        <w:rPr>
          <w:rFonts w:ascii="Times New Roman" w:hAnsi="Times New Roman" w:cs="Times New Roman"/>
          <w:sz w:val="28"/>
          <w:szCs w:val="28"/>
        </w:rPr>
      </w:pPr>
    </w:p>
    <w:p w:rsidR="00670213" w:rsidRDefault="00670213" w:rsidP="00670213">
      <w:pPr>
        <w:pStyle w:val="a4"/>
        <w:spacing w:before="235"/>
        <w:ind w:left="709" w:right="233"/>
        <w:jc w:val="both"/>
        <w:rPr>
          <w:w w:val="105"/>
          <w:sz w:val="28"/>
          <w:szCs w:val="28"/>
        </w:rPr>
      </w:pPr>
    </w:p>
    <w:p w:rsidR="009F70EF" w:rsidRPr="00C02BEF" w:rsidRDefault="006C258F" w:rsidP="00670213">
      <w:pPr>
        <w:pStyle w:val="a4"/>
        <w:spacing w:before="235"/>
        <w:ind w:left="709" w:right="233"/>
        <w:jc w:val="both"/>
        <w:rPr>
          <w:w w:val="105"/>
          <w:sz w:val="28"/>
          <w:szCs w:val="28"/>
        </w:rPr>
      </w:pPr>
      <w:r>
        <w:rPr>
          <w:noProof/>
          <w:sz w:val="28"/>
          <w:szCs w:val="28"/>
          <w:lang w:eastAsia="ru-RU"/>
        </w:rPr>
        <w:pict>
          <v:rect id="_x0000_s1045" style="position:absolute;left:0;text-align:left;margin-left:-8.8pt;margin-top:10.2pt;width:36.75pt;height:23.25pt;z-index:251670528">
            <v:textbox>
              <w:txbxContent>
                <w:p w:rsidR="00670213" w:rsidRPr="0020377C" w:rsidRDefault="00670213" w:rsidP="00670213">
                  <w:pPr>
                    <w:jc w:val="center"/>
                    <w:rPr>
                      <w:rFonts w:ascii="Times New Roman" w:hAnsi="Times New Roman" w:cs="Times New Roman"/>
                      <w:b/>
                      <w:sz w:val="28"/>
                      <w:szCs w:val="28"/>
                    </w:rPr>
                  </w:pPr>
                  <w:r w:rsidRPr="0020377C">
                    <w:rPr>
                      <w:rFonts w:ascii="Times New Roman" w:hAnsi="Times New Roman" w:cs="Times New Roman"/>
                      <w:b/>
                      <w:sz w:val="28"/>
                      <w:szCs w:val="28"/>
                    </w:rPr>
                    <w:t>5</w:t>
                  </w:r>
                </w:p>
              </w:txbxContent>
            </v:textbox>
          </v:rect>
        </w:pict>
      </w:r>
      <w:r w:rsidR="009F70EF" w:rsidRPr="00C02BEF">
        <w:rPr>
          <w:w w:val="105"/>
          <w:sz w:val="28"/>
          <w:szCs w:val="28"/>
        </w:rPr>
        <w:t>Установите  соответствие  между событиями  и участниками  этих событий:</w:t>
      </w:r>
      <w:r w:rsidR="009F70EF" w:rsidRPr="00C02BEF">
        <w:rPr>
          <w:spacing w:val="1"/>
          <w:w w:val="105"/>
          <w:sz w:val="28"/>
          <w:szCs w:val="28"/>
        </w:rPr>
        <w:t xml:space="preserve"> </w:t>
      </w:r>
      <w:r w:rsidR="009F70EF" w:rsidRPr="00C02BEF">
        <w:rPr>
          <w:w w:val="105"/>
          <w:sz w:val="28"/>
          <w:szCs w:val="28"/>
        </w:rPr>
        <w:t>к каждой</w:t>
      </w:r>
      <w:r w:rsidR="009F70EF" w:rsidRPr="00C02BEF">
        <w:rPr>
          <w:spacing w:val="1"/>
          <w:w w:val="105"/>
          <w:sz w:val="28"/>
          <w:szCs w:val="28"/>
        </w:rPr>
        <w:t xml:space="preserve"> </w:t>
      </w:r>
      <w:r w:rsidR="009F70EF" w:rsidRPr="00C02BEF">
        <w:rPr>
          <w:w w:val="105"/>
          <w:sz w:val="28"/>
          <w:szCs w:val="28"/>
        </w:rPr>
        <w:t>позиции первого</w:t>
      </w:r>
      <w:r w:rsidR="009F70EF" w:rsidRPr="00C02BEF">
        <w:rPr>
          <w:spacing w:val="1"/>
          <w:w w:val="105"/>
          <w:sz w:val="28"/>
          <w:szCs w:val="28"/>
        </w:rPr>
        <w:t xml:space="preserve"> </w:t>
      </w:r>
      <w:r w:rsidR="009F70EF" w:rsidRPr="00C02BEF">
        <w:rPr>
          <w:w w:val="105"/>
          <w:sz w:val="28"/>
          <w:szCs w:val="28"/>
        </w:rPr>
        <w:t>столбца  подберите соответствующую позицию</w:t>
      </w:r>
      <w:r w:rsidR="009F70EF" w:rsidRPr="00C02BEF">
        <w:rPr>
          <w:spacing w:val="1"/>
          <w:w w:val="105"/>
          <w:sz w:val="28"/>
          <w:szCs w:val="28"/>
        </w:rPr>
        <w:t xml:space="preserve"> </w:t>
      </w:r>
      <w:r w:rsidR="009F70EF" w:rsidRPr="00C02BEF">
        <w:rPr>
          <w:w w:val="105"/>
          <w:sz w:val="28"/>
          <w:szCs w:val="28"/>
        </w:rPr>
        <w:t>из</w:t>
      </w:r>
      <w:r w:rsidR="009F70EF" w:rsidRPr="00C02BEF">
        <w:rPr>
          <w:spacing w:val="-6"/>
          <w:w w:val="105"/>
          <w:sz w:val="28"/>
          <w:szCs w:val="28"/>
        </w:rPr>
        <w:t xml:space="preserve"> </w:t>
      </w:r>
      <w:r w:rsidR="009F70EF" w:rsidRPr="00C02BEF">
        <w:rPr>
          <w:w w:val="105"/>
          <w:sz w:val="28"/>
          <w:szCs w:val="28"/>
        </w:rPr>
        <w:t>второго</w:t>
      </w:r>
      <w:r w:rsidR="009F70EF" w:rsidRPr="00C02BEF">
        <w:rPr>
          <w:spacing w:val="20"/>
          <w:w w:val="105"/>
          <w:sz w:val="28"/>
          <w:szCs w:val="28"/>
        </w:rPr>
        <w:t xml:space="preserve"> </w:t>
      </w:r>
      <w:r w:rsidR="009F70EF" w:rsidRPr="00C02BEF">
        <w:rPr>
          <w:w w:val="105"/>
          <w:sz w:val="28"/>
          <w:szCs w:val="28"/>
        </w:rPr>
        <w:t>столбца.</w:t>
      </w:r>
    </w:p>
    <w:tbl>
      <w:tblPr>
        <w:tblW w:w="9355" w:type="dxa"/>
        <w:tblInd w:w="769" w:type="dxa"/>
        <w:shd w:val="clear" w:color="auto" w:fill="FFFFFF"/>
        <w:tblCellMar>
          <w:top w:w="15" w:type="dxa"/>
          <w:left w:w="15" w:type="dxa"/>
          <w:bottom w:w="15" w:type="dxa"/>
          <w:right w:w="15" w:type="dxa"/>
        </w:tblCellMar>
        <w:tblLook w:val="04A0" w:firstRow="1" w:lastRow="0" w:firstColumn="1" w:lastColumn="0" w:noHBand="0" w:noVBand="1"/>
      </w:tblPr>
      <w:tblGrid>
        <w:gridCol w:w="5386"/>
        <w:gridCol w:w="3969"/>
      </w:tblGrid>
      <w:tr w:rsidR="009F70EF" w:rsidRPr="00C02BEF" w:rsidTr="00670213">
        <w:tc>
          <w:tcPr>
            <w:tcW w:w="5386" w:type="dxa"/>
            <w:tcBorders>
              <w:top w:val="nil"/>
              <w:left w:val="nil"/>
              <w:bottom w:val="nil"/>
              <w:right w:val="nil"/>
            </w:tcBorders>
            <w:shd w:val="clear" w:color="auto" w:fill="FFFFFF"/>
            <w:tcMar>
              <w:top w:w="60" w:type="dxa"/>
              <w:left w:w="60" w:type="dxa"/>
              <w:bottom w:w="60" w:type="dxa"/>
              <w:right w:w="60" w:type="dxa"/>
            </w:tcMar>
            <w:vAlign w:val="center"/>
          </w:tcPr>
          <w:p w:rsidR="009F70EF" w:rsidRPr="00C02BEF" w:rsidRDefault="00670213" w:rsidP="00C02BEF">
            <w:pPr>
              <w:spacing w:before="75"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F70EF" w:rsidRPr="00C02BEF">
              <w:rPr>
                <w:rFonts w:ascii="Times New Roman" w:hAnsi="Times New Roman" w:cs="Times New Roman"/>
                <w:color w:val="000000"/>
                <w:sz w:val="28"/>
                <w:szCs w:val="28"/>
              </w:rPr>
              <w:t>СОБЫТИЯ</w:t>
            </w:r>
          </w:p>
        </w:tc>
        <w:tc>
          <w:tcPr>
            <w:tcW w:w="3969" w:type="dxa"/>
            <w:tcBorders>
              <w:top w:val="nil"/>
              <w:left w:val="nil"/>
              <w:bottom w:val="nil"/>
              <w:right w:val="nil"/>
            </w:tcBorders>
            <w:shd w:val="clear" w:color="auto" w:fill="FFFFFF"/>
            <w:tcMar>
              <w:top w:w="60" w:type="dxa"/>
              <w:left w:w="60" w:type="dxa"/>
              <w:bottom w:w="60" w:type="dxa"/>
              <w:right w:w="60" w:type="dxa"/>
            </w:tcMar>
            <w:vAlign w:val="center"/>
          </w:tcPr>
          <w:p w:rsidR="009F70EF" w:rsidRPr="00C02BEF" w:rsidRDefault="009F70EF" w:rsidP="00C02BEF">
            <w:pPr>
              <w:spacing w:before="75" w:line="240" w:lineRule="auto"/>
              <w:rPr>
                <w:rFonts w:ascii="Times New Roman" w:hAnsi="Times New Roman" w:cs="Times New Roman"/>
                <w:color w:val="000000"/>
                <w:sz w:val="28"/>
                <w:szCs w:val="28"/>
              </w:rPr>
            </w:pPr>
            <w:r w:rsidRPr="00C02BEF">
              <w:rPr>
                <w:rFonts w:ascii="Times New Roman" w:hAnsi="Times New Roman" w:cs="Times New Roman"/>
                <w:color w:val="000000"/>
                <w:sz w:val="28"/>
                <w:szCs w:val="28"/>
              </w:rPr>
              <w:t>УЧАСТНИКИ</w:t>
            </w:r>
          </w:p>
        </w:tc>
      </w:tr>
      <w:tr w:rsidR="009F70EF" w:rsidRPr="00C02BEF" w:rsidTr="00670213">
        <w:tc>
          <w:tcPr>
            <w:tcW w:w="5386" w:type="dxa"/>
            <w:tcBorders>
              <w:top w:val="nil"/>
              <w:left w:val="nil"/>
              <w:bottom w:val="nil"/>
              <w:right w:val="nil"/>
            </w:tcBorders>
            <w:shd w:val="clear" w:color="auto" w:fill="FFFFFF"/>
            <w:tcMar>
              <w:top w:w="60" w:type="dxa"/>
              <w:left w:w="60" w:type="dxa"/>
              <w:bottom w:w="60" w:type="dxa"/>
              <w:right w:w="60" w:type="dxa"/>
            </w:tcMar>
          </w:tcPr>
          <w:p w:rsidR="00382734" w:rsidRPr="00C02BEF" w:rsidRDefault="00382734" w:rsidP="00C02BEF">
            <w:pPr>
              <w:shd w:val="clear" w:color="auto" w:fill="FFFFFF"/>
              <w:spacing w:after="0" w:line="240" w:lineRule="auto"/>
              <w:rPr>
                <w:rFonts w:ascii="Times New Roman" w:eastAsia="Times New Roman" w:hAnsi="Times New Roman" w:cs="Times New Roman"/>
                <w:color w:val="000000"/>
                <w:sz w:val="28"/>
                <w:szCs w:val="28"/>
              </w:rPr>
            </w:pPr>
            <w:r w:rsidRPr="00C02BEF">
              <w:rPr>
                <w:rFonts w:ascii="Times New Roman" w:eastAsia="Times New Roman" w:hAnsi="Times New Roman" w:cs="Times New Roman"/>
                <w:color w:val="000000"/>
                <w:sz w:val="28"/>
                <w:szCs w:val="28"/>
              </w:rPr>
              <w:t>А) крещение Руси</w:t>
            </w:r>
          </w:p>
          <w:p w:rsidR="00382734" w:rsidRPr="00C02BEF" w:rsidRDefault="00382734" w:rsidP="00C02BEF">
            <w:pPr>
              <w:shd w:val="clear" w:color="auto" w:fill="FFFFFF"/>
              <w:spacing w:after="0" w:line="240" w:lineRule="auto"/>
              <w:rPr>
                <w:rFonts w:ascii="Times New Roman" w:eastAsia="Times New Roman" w:hAnsi="Times New Roman" w:cs="Times New Roman"/>
                <w:color w:val="000000"/>
                <w:sz w:val="28"/>
                <w:szCs w:val="28"/>
              </w:rPr>
            </w:pPr>
            <w:r w:rsidRPr="00C02BEF">
              <w:rPr>
                <w:rFonts w:ascii="Times New Roman" w:eastAsia="Times New Roman" w:hAnsi="Times New Roman" w:cs="Times New Roman"/>
                <w:color w:val="000000"/>
                <w:sz w:val="28"/>
                <w:szCs w:val="28"/>
              </w:rPr>
              <w:t>Б) Смутное время в России</w:t>
            </w:r>
          </w:p>
          <w:p w:rsidR="00382734" w:rsidRPr="00C02BEF" w:rsidRDefault="00382734" w:rsidP="00C02BEF">
            <w:pPr>
              <w:shd w:val="clear" w:color="auto" w:fill="FFFFFF"/>
              <w:spacing w:after="0" w:line="240" w:lineRule="auto"/>
              <w:rPr>
                <w:rFonts w:ascii="Times New Roman" w:eastAsia="Times New Roman" w:hAnsi="Times New Roman" w:cs="Times New Roman"/>
                <w:color w:val="000000"/>
                <w:sz w:val="28"/>
                <w:szCs w:val="28"/>
              </w:rPr>
            </w:pPr>
            <w:r w:rsidRPr="00C02BEF">
              <w:rPr>
                <w:rFonts w:ascii="Times New Roman" w:eastAsia="Times New Roman" w:hAnsi="Times New Roman" w:cs="Times New Roman"/>
                <w:color w:val="000000"/>
                <w:sz w:val="28"/>
                <w:szCs w:val="28"/>
              </w:rPr>
              <w:t>В) подавление восстания в Польше</w:t>
            </w:r>
          </w:p>
          <w:p w:rsidR="00382734" w:rsidRPr="00C02BEF" w:rsidRDefault="00382734" w:rsidP="00C02BEF">
            <w:pPr>
              <w:shd w:val="clear" w:color="auto" w:fill="FFFFFF"/>
              <w:spacing w:after="0" w:line="240" w:lineRule="auto"/>
              <w:rPr>
                <w:rFonts w:ascii="Times New Roman" w:eastAsia="Times New Roman" w:hAnsi="Times New Roman" w:cs="Times New Roman"/>
                <w:color w:val="000000"/>
                <w:sz w:val="28"/>
                <w:szCs w:val="28"/>
              </w:rPr>
            </w:pPr>
            <w:r w:rsidRPr="00C02BEF">
              <w:rPr>
                <w:rFonts w:ascii="Times New Roman" w:eastAsia="Times New Roman" w:hAnsi="Times New Roman" w:cs="Times New Roman"/>
                <w:color w:val="000000"/>
                <w:sz w:val="28"/>
                <w:szCs w:val="28"/>
              </w:rPr>
              <w:t>Г) борьба за власть после смерти И.В. Сталина</w:t>
            </w:r>
          </w:p>
          <w:p w:rsidR="009F70EF" w:rsidRDefault="009F70EF" w:rsidP="00C02BEF">
            <w:pPr>
              <w:pStyle w:val="leftmargin"/>
              <w:tabs>
                <w:tab w:val="left" w:pos="223"/>
              </w:tabs>
              <w:spacing w:before="0" w:beforeAutospacing="0" w:after="0" w:afterAutospacing="0"/>
              <w:jc w:val="both"/>
              <w:rPr>
                <w:color w:val="000000"/>
                <w:sz w:val="28"/>
                <w:szCs w:val="28"/>
              </w:rPr>
            </w:pPr>
          </w:p>
          <w:p w:rsidR="00533B83" w:rsidRDefault="00533B83" w:rsidP="00C02BEF">
            <w:pPr>
              <w:pStyle w:val="leftmargin"/>
              <w:tabs>
                <w:tab w:val="left" w:pos="223"/>
              </w:tabs>
              <w:spacing w:before="0" w:beforeAutospacing="0" w:after="0" w:afterAutospacing="0"/>
              <w:jc w:val="both"/>
              <w:rPr>
                <w:color w:val="000000"/>
                <w:sz w:val="28"/>
                <w:szCs w:val="28"/>
              </w:rPr>
            </w:pPr>
          </w:p>
          <w:p w:rsidR="00533B83" w:rsidRPr="00C02BEF" w:rsidRDefault="00533B83" w:rsidP="00533B83">
            <w:pPr>
              <w:pStyle w:val="leftmargin"/>
              <w:tabs>
                <w:tab w:val="left" w:pos="223"/>
              </w:tabs>
              <w:spacing w:before="0" w:beforeAutospacing="0" w:after="0" w:afterAutospacing="0"/>
              <w:jc w:val="both"/>
              <w:rPr>
                <w:color w:val="000000"/>
                <w:sz w:val="28"/>
                <w:szCs w:val="28"/>
              </w:rPr>
            </w:pPr>
          </w:p>
        </w:tc>
        <w:tc>
          <w:tcPr>
            <w:tcW w:w="3969" w:type="dxa"/>
            <w:tcBorders>
              <w:top w:val="nil"/>
              <w:left w:val="nil"/>
              <w:bottom w:val="nil"/>
              <w:right w:val="nil"/>
            </w:tcBorders>
            <w:shd w:val="clear" w:color="auto" w:fill="FFFFFF"/>
            <w:tcMar>
              <w:top w:w="60" w:type="dxa"/>
              <w:left w:w="60" w:type="dxa"/>
              <w:bottom w:w="60" w:type="dxa"/>
              <w:right w:w="60" w:type="dxa"/>
            </w:tcMar>
          </w:tcPr>
          <w:p w:rsidR="00382734" w:rsidRPr="00C02BEF" w:rsidRDefault="00382734" w:rsidP="00C02BEF">
            <w:pPr>
              <w:shd w:val="clear" w:color="auto" w:fill="FFFFFF"/>
              <w:spacing w:after="0" w:line="240" w:lineRule="auto"/>
              <w:rPr>
                <w:rFonts w:ascii="Times New Roman" w:eastAsia="Times New Roman" w:hAnsi="Times New Roman" w:cs="Times New Roman"/>
                <w:color w:val="000000"/>
                <w:sz w:val="28"/>
                <w:szCs w:val="28"/>
              </w:rPr>
            </w:pPr>
            <w:r w:rsidRPr="00C02BEF">
              <w:rPr>
                <w:rFonts w:ascii="Times New Roman" w:eastAsia="Times New Roman" w:hAnsi="Times New Roman" w:cs="Times New Roman"/>
                <w:color w:val="000000"/>
                <w:sz w:val="28"/>
                <w:szCs w:val="28"/>
              </w:rPr>
              <w:t>1) Андрей Боголюбский</w:t>
            </w:r>
          </w:p>
          <w:p w:rsidR="00382734" w:rsidRPr="00C02BEF" w:rsidRDefault="00382734" w:rsidP="00C02BEF">
            <w:pPr>
              <w:shd w:val="clear" w:color="auto" w:fill="FFFFFF"/>
              <w:spacing w:after="0" w:line="240" w:lineRule="auto"/>
              <w:rPr>
                <w:rFonts w:ascii="Times New Roman" w:eastAsia="Times New Roman" w:hAnsi="Times New Roman" w:cs="Times New Roman"/>
                <w:color w:val="000000"/>
                <w:sz w:val="28"/>
                <w:szCs w:val="28"/>
              </w:rPr>
            </w:pPr>
            <w:r w:rsidRPr="00C02BEF">
              <w:rPr>
                <w:rFonts w:ascii="Times New Roman" w:eastAsia="Times New Roman" w:hAnsi="Times New Roman" w:cs="Times New Roman"/>
                <w:color w:val="000000"/>
                <w:sz w:val="28"/>
                <w:szCs w:val="28"/>
              </w:rPr>
              <w:t>2) князь Владимир Святославич</w:t>
            </w:r>
          </w:p>
          <w:p w:rsidR="00382734" w:rsidRPr="00C02BEF" w:rsidRDefault="00382734" w:rsidP="00C02BEF">
            <w:pPr>
              <w:shd w:val="clear" w:color="auto" w:fill="FFFFFF"/>
              <w:spacing w:after="0" w:line="240" w:lineRule="auto"/>
              <w:rPr>
                <w:rFonts w:ascii="Times New Roman" w:eastAsia="Times New Roman" w:hAnsi="Times New Roman" w:cs="Times New Roman"/>
                <w:color w:val="000000"/>
                <w:sz w:val="28"/>
                <w:szCs w:val="28"/>
              </w:rPr>
            </w:pPr>
            <w:r w:rsidRPr="00C02BEF">
              <w:rPr>
                <w:rFonts w:ascii="Times New Roman" w:eastAsia="Times New Roman" w:hAnsi="Times New Roman" w:cs="Times New Roman"/>
                <w:color w:val="000000"/>
                <w:sz w:val="28"/>
                <w:szCs w:val="28"/>
              </w:rPr>
              <w:t>3) Н.И. Бухарин</w:t>
            </w:r>
          </w:p>
          <w:p w:rsidR="00382734" w:rsidRPr="00C02BEF" w:rsidRDefault="00382734" w:rsidP="00C02BEF">
            <w:pPr>
              <w:shd w:val="clear" w:color="auto" w:fill="FFFFFF"/>
              <w:spacing w:after="0" w:line="240" w:lineRule="auto"/>
              <w:rPr>
                <w:rFonts w:ascii="Times New Roman" w:eastAsia="Times New Roman" w:hAnsi="Times New Roman" w:cs="Times New Roman"/>
                <w:color w:val="000000"/>
                <w:sz w:val="28"/>
                <w:szCs w:val="28"/>
              </w:rPr>
            </w:pPr>
            <w:r w:rsidRPr="00C02BEF">
              <w:rPr>
                <w:rFonts w:ascii="Times New Roman" w:eastAsia="Times New Roman" w:hAnsi="Times New Roman" w:cs="Times New Roman"/>
                <w:color w:val="000000"/>
                <w:sz w:val="28"/>
                <w:szCs w:val="28"/>
              </w:rPr>
              <w:t>4) И.Ф. Паскевич</w:t>
            </w:r>
          </w:p>
          <w:p w:rsidR="00382734" w:rsidRPr="00C02BEF" w:rsidRDefault="00382734" w:rsidP="00C02BEF">
            <w:pPr>
              <w:shd w:val="clear" w:color="auto" w:fill="FFFFFF"/>
              <w:spacing w:after="0" w:line="240" w:lineRule="auto"/>
              <w:rPr>
                <w:rFonts w:ascii="Times New Roman" w:eastAsia="Times New Roman" w:hAnsi="Times New Roman" w:cs="Times New Roman"/>
                <w:color w:val="000000"/>
                <w:sz w:val="28"/>
                <w:szCs w:val="28"/>
              </w:rPr>
            </w:pPr>
            <w:r w:rsidRPr="00C02BEF">
              <w:rPr>
                <w:rFonts w:ascii="Times New Roman" w:eastAsia="Times New Roman" w:hAnsi="Times New Roman" w:cs="Times New Roman"/>
                <w:color w:val="000000"/>
                <w:sz w:val="28"/>
                <w:szCs w:val="28"/>
              </w:rPr>
              <w:t>5) Л.П. Берия</w:t>
            </w:r>
          </w:p>
          <w:p w:rsidR="00382734" w:rsidRPr="00C02BEF" w:rsidRDefault="00382734" w:rsidP="00C02BEF">
            <w:pPr>
              <w:shd w:val="clear" w:color="auto" w:fill="FFFFFF"/>
              <w:spacing w:after="0" w:line="240" w:lineRule="auto"/>
              <w:rPr>
                <w:rFonts w:ascii="Times New Roman" w:eastAsia="Times New Roman" w:hAnsi="Times New Roman" w:cs="Times New Roman"/>
                <w:color w:val="000000"/>
                <w:sz w:val="28"/>
                <w:szCs w:val="28"/>
              </w:rPr>
            </w:pPr>
            <w:r w:rsidRPr="00C02BEF">
              <w:rPr>
                <w:rFonts w:ascii="Times New Roman" w:eastAsia="Times New Roman" w:hAnsi="Times New Roman" w:cs="Times New Roman"/>
                <w:color w:val="000000"/>
                <w:sz w:val="28"/>
                <w:szCs w:val="28"/>
              </w:rPr>
              <w:t>6) М.В. Скопин-Шуйский</w:t>
            </w:r>
          </w:p>
          <w:p w:rsidR="009F70EF" w:rsidRPr="00C02BEF" w:rsidRDefault="009F70EF" w:rsidP="00C02BEF">
            <w:pPr>
              <w:pStyle w:val="leftmargin"/>
              <w:tabs>
                <w:tab w:val="left" w:pos="365"/>
              </w:tabs>
              <w:spacing w:before="0" w:beforeAutospacing="0" w:after="0" w:afterAutospacing="0"/>
              <w:rPr>
                <w:color w:val="000000"/>
                <w:sz w:val="28"/>
                <w:szCs w:val="28"/>
              </w:rPr>
            </w:pPr>
          </w:p>
        </w:tc>
      </w:tr>
    </w:tbl>
    <w:p w:rsidR="00533B83" w:rsidRDefault="00533B83" w:rsidP="00C02BEF">
      <w:pPr>
        <w:spacing w:before="48" w:line="240" w:lineRule="auto"/>
        <w:ind w:left="157"/>
        <w:rPr>
          <w:rFonts w:ascii="Times New Roman" w:hAnsi="Times New Roman" w:cs="Times New Roman"/>
          <w:spacing w:val="-1"/>
          <w:sz w:val="28"/>
          <w:szCs w:val="28"/>
        </w:rPr>
      </w:pPr>
      <w:r>
        <w:rPr>
          <w:rFonts w:ascii="Times New Roman" w:hAnsi="Times New Roman" w:cs="Times New Roman"/>
          <w:spacing w:val="-1"/>
          <w:sz w:val="28"/>
          <w:szCs w:val="28"/>
        </w:rPr>
        <w:t xml:space="preserve">         Запишите в таблицу выбранные цифры под соответствующими буквами.</w:t>
      </w:r>
    </w:p>
    <w:tbl>
      <w:tblPr>
        <w:tblpPr w:leftFromText="180" w:rightFromText="180" w:vertAnchor="text" w:horzAnchor="page" w:tblpX="2822" w:tblpY="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463"/>
        <w:gridCol w:w="495"/>
        <w:gridCol w:w="464"/>
      </w:tblGrid>
      <w:tr w:rsidR="00533B83" w:rsidRPr="00C02BEF" w:rsidTr="00533B83">
        <w:trPr>
          <w:trHeight w:val="532"/>
        </w:trPr>
        <w:tc>
          <w:tcPr>
            <w:tcW w:w="514" w:type="dxa"/>
            <w:shd w:val="clear" w:color="auto" w:fill="auto"/>
          </w:tcPr>
          <w:p w:rsidR="00533B83" w:rsidRPr="00C02BEF" w:rsidRDefault="00533B83" w:rsidP="00533B83">
            <w:pPr>
              <w:spacing w:line="240" w:lineRule="auto"/>
              <w:jc w:val="center"/>
              <w:rPr>
                <w:rFonts w:ascii="Times New Roman" w:hAnsi="Times New Roman" w:cs="Times New Roman"/>
                <w:color w:val="000000"/>
                <w:sz w:val="28"/>
                <w:szCs w:val="28"/>
              </w:rPr>
            </w:pPr>
            <w:r w:rsidRPr="00C02BEF">
              <w:rPr>
                <w:rFonts w:ascii="Times New Roman" w:hAnsi="Times New Roman" w:cs="Times New Roman"/>
                <w:color w:val="000000"/>
                <w:sz w:val="28"/>
                <w:szCs w:val="28"/>
              </w:rPr>
              <w:t>А</w:t>
            </w:r>
          </w:p>
        </w:tc>
        <w:tc>
          <w:tcPr>
            <w:tcW w:w="463" w:type="dxa"/>
            <w:shd w:val="clear" w:color="auto" w:fill="auto"/>
          </w:tcPr>
          <w:p w:rsidR="00533B83" w:rsidRPr="00C02BEF" w:rsidRDefault="00533B83" w:rsidP="00533B83">
            <w:pPr>
              <w:spacing w:line="240" w:lineRule="auto"/>
              <w:jc w:val="center"/>
              <w:rPr>
                <w:rFonts w:ascii="Times New Roman" w:hAnsi="Times New Roman" w:cs="Times New Roman"/>
                <w:color w:val="000000"/>
                <w:sz w:val="28"/>
                <w:szCs w:val="28"/>
              </w:rPr>
            </w:pPr>
            <w:r w:rsidRPr="00C02BEF">
              <w:rPr>
                <w:rFonts w:ascii="Times New Roman" w:hAnsi="Times New Roman" w:cs="Times New Roman"/>
                <w:color w:val="000000"/>
                <w:sz w:val="28"/>
                <w:szCs w:val="28"/>
              </w:rPr>
              <w:t>Б</w:t>
            </w:r>
          </w:p>
        </w:tc>
        <w:tc>
          <w:tcPr>
            <w:tcW w:w="495" w:type="dxa"/>
            <w:shd w:val="clear" w:color="auto" w:fill="auto"/>
          </w:tcPr>
          <w:p w:rsidR="00533B83" w:rsidRPr="00C02BEF" w:rsidRDefault="00533B83" w:rsidP="00533B83">
            <w:pPr>
              <w:spacing w:line="240" w:lineRule="auto"/>
              <w:jc w:val="both"/>
              <w:rPr>
                <w:rFonts w:ascii="Times New Roman" w:hAnsi="Times New Roman" w:cs="Times New Roman"/>
                <w:color w:val="000000"/>
                <w:sz w:val="28"/>
                <w:szCs w:val="28"/>
              </w:rPr>
            </w:pPr>
            <w:r w:rsidRPr="00C02BEF">
              <w:rPr>
                <w:rFonts w:ascii="Times New Roman" w:hAnsi="Times New Roman" w:cs="Times New Roman"/>
                <w:color w:val="000000"/>
                <w:sz w:val="28"/>
                <w:szCs w:val="28"/>
              </w:rPr>
              <w:t>В</w:t>
            </w:r>
          </w:p>
        </w:tc>
        <w:tc>
          <w:tcPr>
            <w:tcW w:w="464" w:type="dxa"/>
            <w:shd w:val="clear" w:color="auto" w:fill="auto"/>
          </w:tcPr>
          <w:p w:rsidR="00533B83" w:rsidRPr="00C02BEF" w:rsidRDefault="00533B83" w:rsidP="00533B83">
            <w:pPr>
              <w:spacing w:line="240" w:lineRule="auto"/>
              <w:jc w:val="both"/>
              <w:rPr>
                <w:rFonts w:ascii="Times New Roman" w:hAnsi="Times New Roman" w:cs="Times New Roman"/>
                <w:color w:val="000000"/>
                <w:sz w:val="28"/>
                <w:szCs w:val="28"/>
              </w:rPr>
            </w:pPr>
            <w:r w:rsidRPr="00C02BEF">
              <w:rPr>
                <w:rFonts w:ascii="Times New Roman" w:hAnsi="Times New Roman" w:cs="Times New Roman"/>
                <w:color w:val="000000"/>
                <w:sz w:val="28"/>
                <w:szCs w:val="28"/>
              </w:rPr>
              <w:t>Г</w:t>
            </w:r>
          </w:p>
        </w:tc>
      </w:tr>
      <w:tr w:rsidR="00533B83" w:rsidRPr="00C02BEF" w:rsidTr="00533B83">
        <w:trPr>
          <w:trHeight w:val="532"/>
        </w:trPr>
        <w:tc>
          <w:tcPr>
            <w:tcW w:w="514" w:type="dxa"/>
            <w:shd w:val="clear" w:color="auto" w:fill="auto"/>
          </w:tcPr>
          <w:p w:rsidR="00533B83" w:rsidRPr="00C02BEF" w:rsidRDefault="00533B83" w:rsidP="00533B83">
            <w:pPr>
              <w:spacing w:line="240" w:lineRule="auto"/>
              <w:jc w:val="both"/>
              <w:rPr>
                <w:rFonts w:ascii="Times New Roman" w:hAnsi="Times New Roman" w:cs="Times New Roman"/>
                <w:color w:val="000000"/>
                <w:sz w:val="28"/>
                <w:szCs w:val="28"/>
              </w:rPr>
            </w:pPr>
          </w:p>
        </w:tc>
        <w:tc>
          <w:tcPr>
            <w:tcW w:w="463" w:type="dxa"/>
            <w:shd w:val="clear" w:color="auto" w:fill="auto"/>
          </w:tcPr>
          <w:p w:rsidR="00533B83" w:rsidRPr="00C02BEF" w:rsidRDefault="00533B83" w:rsidP="00533B83">
            <w:pPr>
              <w:spacing w:line="240" w:lineRule="auto"/>
              <w:jc w:val="both"/>
              <w:rPr>
                <w:rFonts w:ascii="Times New Roman" w:hAnsi="Times New Roman" w:cs="Times New Roman"/>
                <w:color w:val="000000"/>
                <w:sz w:val="28"/>
                <w:szCs w:val="28"/>
              </w:rPr>
            </w:pPr>
          </w:p>
        </w:tc>
        <w:tc>
          <w:tcPr>
            <w:tcW w:w="495" w:type="dxa"/>
            <w:shd w:val="clear" w:color="auto" w:fill="auto"/>
          </w:tcPr>
          <w:p w:rsidR="00533B83" w:rsidRPr="00C02BEF" w:rsidRDefault="00533B83" w:rsidP="00533B83">
            <w:pPr>
              <w:spacing w:line="240" w:lineRule="auto"/>
              <w:jc w:val="both"/>
              <w:rPr>
                <w:rFonts w:ascii="Times New Roman" w:hAnsi="Times New Roman" w:cs="Times New Roman"/>
                <w:color w:val="000000"/>
                <w:sz w:val="28"/>
                <w:szCs w:val="28"/>
              </w:rPr>
            </w:pPr>
          </w:p>
        </w:tc>
        <w:tc>
          <w:tcPr>
            <w:tcW w:w="464" w:type="dxa"/>
            <w:shd w:val="clear" w:color="auto" w:fill="auto"/>
          </w:tcPr>
          <w:p w:rsidR="00533B83" w:rsidRPr="00C02BEF" w:rsidRDefault="00533B83" w:rsidP="00533B83">
            <w:pPr>
              <w:spacing w:line="240" w:lineRule="auto"/>
              <w:jc w:val="both"/>
              <w:rPr>
                <w:rFonts w:ascii="Times New Roman" w:hAnsi="Times New Roman" w:cs="Times New Roman"/>
                <w:color w:val="000000"/>
                <w:sz w:val="28"/>
                <w:szCs w:val="28"/>
              </w:rPr>
            </w:pPr>
          </w:p>
        </w:tc>
      </w:tr>
    </w:tbl>
    <w:p w:rsidR="00533B83" w:rsidRDefault="00533B83" w:rsidP="00C02BEF">
      <w:pPr>
        <w:spacing w:before="48" w:line="240" w:lineRule="auto"/>
        <w:ind w:left="157"/>
        <w:rPr>
          <w:rFonts w:ascii="Times New Roman" w:hAnsi="Times New Roman" w:cs="Times New Roman"/>
          <w:spacing w:val="-1"/>
          <w:sz w:val="28"/>
          <w:szCs w:val="28"/>
        </w:rPr>
      </w:pPr>
    </w:p>
    <w:p w:rsidR="00533B83" w:rsidRDefault="00533B83" w:rsidP="00C02BEF">
      <w:pPr>
        <w:spacing w:before="48" w:line="240" w:lineRule="auto"/>
        <w:ind w:left="157"/>
        <w:rPr>
          <w:rFonts w:ascii="Times New Roman" w:hAnsi="Times New Roman" w:cs="Times New Roman"/>
          <w:spacing w:val="-1"/>
          <w:sz w:val="28"/>
          <w:szCs w:val="28"/>
        </w:rPr>
      </w:pPr>
      <w:r>
        <w:rPr>
          <w:rFonts w:ascii="Times New Roman" w:hAnsi="Times New Roman" w:cs="Times New Roman"/>
          <w:spacing w:val="-1"/>
          <w:sz w:val="28"/>
          <w:szCs w:val="28"/>
        </w:rPr>
        <w:t xml:space="preserve">         Ответ:</w:t>
      </w:r>
    </w:p>
    <w:p w:rsidR="00533B83" w:rsidRDefault="00533B83" w:rsidP="00C02BEF">
      <w:pPr>
        <w:spacing w:before="48" w:line="240" w:lineRule="auto"/>
        <w:ind w:left="157"/>
        <w:rPr>
          <w:rFonts w:ascii="Times New Roman" w:hAnsi="Times New Roman" w:cs="Times New Roman"/>
          <w:spacing w:val="-1"/>
          <w:sz w:val="28"/>
          <w:szCs w:val="28"/>
        </w:rPr>
      </w:pPr>
    </w:p>
    <w:p w:rsidR="00533B83" w:rsidRDefault="00533B83" w:rsidP="00C02BEF">
      <w:pPr>
        <w:spacing w:before="48" w:line="240" w:lineRule="auto"/>
        <w:ind w:left="157"/>
        <w:rPr>
          <w:rFonts w:ascii="Times New Roman" w:hAnsi="Times New Roman" w:cs="Times New Roman"/>
          <w:spacing w:val="-1"/>
          <w:sz w:val="28"/>
          <w:szCs w:val="28"/>
        </w:rPr>
      </w:pPr>
    </w:p>
    <w:p w:rsidR="00533B83" w:rsidRDefault="00533B83" w:rsidP="00C02BEF">
      <w:pPr>
        <w:spacing w:before="48" w:line="240" w:lineRule="auto"/>
        <w:ind w:left="157"/>
        <w:rPr>
          <w:rFonts w:ascii="Times New Roman" w:hAnsi="Times New Roman" w:cs="Times New Roman"/>
          <w:spacing w:val="-1"/>
          <w:sz w:val="28"/>
          <w:szCs w:val="28"/>
        </w:rPr>
      </w:pPr>
    </w:p>
    <w:p w:rsidR="00533B83" w:rsidRDefault="00533B83" w:rsidP="00C02BEF">
      <w:pPr>
        <w:spacing w:before="48" w:line="240" w:lineRule="auto"/>
        <w:ind w:left="157"/>
        <w:rPr>
          <w:rFonts w:ascii="Times New Roman" w:hAnsi="Times New Roman" w:cs="Times New Roman"/>
          <w:spacing w:val="-1"/>
          <w:sz w:val="28"/>
          <w:szCs w:val="28"/>
        </w:rPr>
      </w:pPr>
    </w:p>
    <w:p w:rsidR="00533B83" w:rsidRDefault="006C258F" w:rsidP="00C02BEF">
      <w:pPr>
        <w:spacing w:before="48" w:line="240" w:lineRule="auto"/>
        <w:ind w:left="157"/>
        <w:rPr>
          <w:rFonts w:ascii="Times New Roman" w:hAnsi="Times New Roman" w:cs="Times New Roman"/>
          <w:spacing w:val="-1"/>
          <w:sz w:val="28"/>
          <w:szCs w:val="28"/>
        </w:rPr>
      </w:pPr>
      <w:r>
        <w:rPr>
          <w:rFonts w:ascii="Times New Roman" w:hAnsi="Times New Roman" w:cs="Times New Roman"/>
          <w:noProof/>
          <w:spacing w:val="-1"/>
          <w:sz w:val="28"/>
          <w:szCs w:val="28"/>
        </w:rPr>
        <w:lastRenderedPageBreak/>
        <w:pict>
          <v:rect id="_x0000_s1046" style="position:absolute;left:0;text-align:left;margin-left:-14.8pt;margin-top:25.05pt;width:36.75pt;height:23.25pt;z-index:251671552">
            <v:textbox>
              <w:txbxContent>
                <w:p w:rsidR="00BF7B87" w:rsidRPr="0020377C" w:rsidRDefault="00BF7B87" w:rsidP="00BF7B87">
                  <w:pPr>
                    <w:jc w:val="center"/>
                    <w:rPr>
                      <w:rFonts w:ascii="Times New Roman" w:hAnsi="Times New Roman" w:cs="Times New Roman"/>
                      <w:b/>
                      <w:sz w:val="28"/>
                      <w:szCs w:val="28"/>
                    </w:rPr>
                  </w:pPr>
                  <w:r w:rsidRPr="0020377C">
                    <w:rPr>
                      <w:rFonts w:ascii="Times New Roman" w:hAnsi="Times New Roman" w:cs="Times New Roman"/>
                      <w:b/>
                      <w:sz w:val="28"/>
                      <w:szCs w:val="28"/>
                    </w:rPr>
                    <w:t>6</w:t>
                  </w:r>
                </w:p>
              </w:txbxContent>
            </v:textbox>
          </v:rect>
        </w:pict>
      </w:r>
    </w:p>
    <w:p w:rsidR="009F70EF" w:rsidRPr="00C02BEF" w:rsidRDefault="009F70EF" w:rsidP="00BF7B87">
      <w:pPr>
        <w:spacing w:before="48" w:line="240" w:lineRule="auto"/>
        <w:ind w:left="567" w:right="423"/>
        <w:rPr>
          <w:rFonts w:ascii="Times New Roman" w:hAnsi="Times New Roman" w:cs="Times New Roman"/>
          <w:sz w:val="28"/>
          <w:szCs w:val="28"/>
        </w:rPr>
      </w:pPr>
      <w:r w:rsidRPr="00C02BEF">
        <w:rPr>
          <w:rFonts w:ascii="Times New Roman" w:hAnsi="Times New Roman" w:cs="Times New Roman"/>
          <w:spacing w:val="-1"/>
          <w:sz w:val="28"/>
          <w:szCs w:val="28"/>
        </w:rPr>
        <w:t xml:space="preserve"> Прочтите</w:t>
      </w:r>
      <w:r w:rsidRPr="00C02BEF">
        <w:rPr>
          <w:rFonts w:ascii="Times New Roman" w:hAnsi="Times New Roman" w:cs="Times New Roman"/>
          <w:spacing w:val="-4"/>
          <w:sz w:val="28"/>
          <w:szCs w:val="28"/>
        </w:rPr>
        <w:t xml:space="preserve"> </w:t>
      </w:r>
      <w:r w:rsidRPr="00C02BEF">
        <w:rPr>
          <w:rFonts w:ascii="Times New Roman" w:hAnsi="Times New Roman" w:cs="Times New Roman"/>
          <w:sz w:val="28"/>
          <w:szCs w:val="28"/>
        </w:rPr>
        <w:t>отрывок</w:t>
      </w:r>
      <w:r w:rsidRPr="00C02BEF">
        <w:rPr>
          <w:rFonts w:ascii="Times New Roman" w:hAnsi="Times New Roman" w:cs="Times New Roman"/>
          <w:spacing w:val="-7"/>
          <w:sz w:val="28"/>
          <w:szCs w:val="28"/>
        </w:rPr>
        <w:t xml:space="preserve"> </w:t>
      </w:r>
      <w:r w:rsidRPr="00C02BEF">
        <w:rPr>
          <w:rFonts w:ascii="Times New Roman" w:hAnsi="Times New Roman" w:cs="Times New Roman"/>
          <w:sz w:val="28"/>
          <w:szCs w:val="28"/>
        </w:rPr>
        <w:t>из</w:t>
      </w:r>
      <w:r w:rsidRPr="00C02BEF">
        <w:rPr>
          <w:rFonts w:ascii="Times New Roman" w:hAnsi="Times New Roman" w:cs="Times New Roman"/>
          <w:spacing w:val="-16"/>
          <w:sz w:val="28"/>
          <w:szCs w:val="28"/>
        </w:rPr>
        <w:t xml:space="preserve"> </w:t>
      </w:r>
      <w:r w:rsidRPr="00C02BEF">
        <w:rPr>
          <w:rFonts w:ascii="Times New Roman" w:hAnsi="Times New Roman" w:cs="Times New Roman"/>
          <w:sz w:val="28"/>
          <w:szCs w:val="28"/>
        </w:rPr>
        <w:t>заявления</w:t>
      </w:r>
      <w:r w:rsidRPr="00C02BEF">
        <w:rPr>
          <w:rFonts w:ascii="Times New Roman" w:hAnsi="Times New Roman" w:cs="Times New Roman"/>
          <w:spacing w:val="1"/>
          <w:sz w:val="28"/>
          <w:szCs w:val="28"/>
        </w:rPr>
        <w:t xml:space="preserve"> </w:t>
      </w:r>
      <w:r w:rsidRPr="00C02BEF">
        <w:rPr>
          <w:rFonts w:ascii="Times New Roman" w:hAnsi="Times New Roman" w:cs="Times New Roman"/>
          <w:sz w:val="28"/>
          <w:szCs w:val="28"/>
        </w:rPr>
        <w:t>наркома</w:t>
      </w:r>
      <w:r w:rsidRPr="00C02BEF">
        <w:rPr>
          <w:rFonts w:ascii="Times New Roman" w:hAnsi="Times New Roman" w:cs="Times New Roman"/>
          <w:spacing w:val="-4"/>
          <w:sz w:val="28"/>
          <w:szCs w:val="28"/>
        </w:rPr>
        <w:t xml:space="preserve"> </w:t>
      </w:r>
      <w:r w:rsidRPr="00C02BEF">
        <w:rPr>
          <w:rFonts w:ascii="Times New Roman" w:hAnsi="Times New Roman" w:cs="Times New Roman"/>
          <w:sz w:val="28"/>
          <w:szCs w:val="28"/>
        </w:rPr>
        <w:t>иностранных</w:t>
      </w:r>
      <w:r w:rsidRPr="00C02BEF">
        <w:rPr>
          <w:rFonts w:ascii="Times New Roman" w:hAnsi="Times New Roman" w:cs="Times New Roman"/>
          <w:spacing w:val="-2"/>
          <w:sz w:val="28"/>
          <w:szCs w:val="28"/>
        </w:rPr>
        <w:t xml:space="preserve"> </w:t>
      </w:r>
      <w:r w:rsidRPr="00C02BEF">
        <w:rPr>
          <w:rFonts w:ascii="Times New Roman" w:hAnsi="Times New Roman" w:cs="Times New Roman"/>
          <w:sz w:val="28"/>
          <w:szCs w:val="28"/>
        </w:rPr>
        <w:t>дел</w:t>
      </w:r>
      <w:r w:rsidRPr="00C02BEF">
        <w:rPr>
          <w:rFonts w:ascii="Times New Roman" w:hAnsi="Times New Roman" w:cs="Times New Roman"/>
          <w:spacing w:val="-17"/>
          <w:sz w:val="28"/>
          <w:szCs w:val="28"/>
        </w:rPr>
        <w:t xml:space="preserve"> </w:t>
      </w:r>
      <w:r w:rsidRPr="00C02BEF">
        <w:rPr>
          <w:rFonts w:ascii="Times New Roman" w:hAnsi="Times New Roman" w:cs="Times New Roman"/>
          <w:sz w:val="28"/>
          <w:szCs w:val="28"/>
        </w:rPr>
        <w:t>СССР.</w:t>
      </w:r>
    </w:p>
    <w:p w:rsidR="00B60AFC" w:rsidRPr="00C02BEF" w:rsidRDefault="00B60AFC" w:rsidP="00BF7B87">
      <w:pPr>
        <w:pStyle w:val="leftmargin"/>
        <w:shd w:val="clear" w:color="auto" w:fill="FFFFFF"/>
        <w:spacing w:before="0" w:beforeAutospacing="0" w:after="0" w:afterAutospacing="0"/>
        <w:ind w:left="567" w:right="423" w:firstLine="375"/>
        <w:jc w:val="both"/>
        <w:rPr>
          <w:color w:val="000000"/>
          <w:sz w:val="28"/>
          <w:szCs w:val="28"/>
        </w:rPr>
      </w:pPr>
      <w:r w:rsidRPr="00C02BEF">
        <w:rPr>
          <w:color w:val="000000"/>
          <w:sz w:val="28"/>
          <w:szCs w:val="28"/>
        </w:rPr>
        <w:t>«Все отлично сознавали, что при создавшейся обстановке и при фактическом руководстве и направлении внутренней политики безответственными общественными организациями, а также громадного разлагающего влияния этих организаций на массу армии, последнюю воссоздать не удастся, а наоборот, армия как таковая должна развалиться через два-три месяца. И тогда Россия должна будет заключить позорный сепаратный мир, последствия которого были бы для России ужасны. Правительство принимало полумеры, которые, ничего не поправляя, лишь затягивали агонию, и, спасая революцию, не спасало Россию. Между тем завоевания революции можно было спасти лишь путём спасения России, а для этого, прежде всего, необходимо создать действительную сильную власть и оздоровить тыл. Генерал Корнилов предъявил ряд требований, проведение коих в жизнь затягивалось. При таких условиях генерал Корнилов, не преследуя никаких личных честолюбивых замыслов и опираясь на ясно выраженное сознание всей здоровой части общества и армии, требовавшее скорейшего создания крепкой власти для спасения Родины, а с ней и завоеваний революции, считал необходимыми более решительные меры, кои обеспечили бы водворение порядка в стране…»</w:t>
      </w:r>
    </w:p>
    <w:p w:rsidR="00B60AFC" w:rsidRPr="00C02BEF" w:rsidRDefault="00B60AFC" w:rsidP="00BF7B87">
      <w:pPr>
        <w:pStyle w:val="a8"/>
        <w:shd w:val="clear" w:color="auto" w:fill="FFFFFF"/>
        <w:spacing w:before="0" w:beforeAutospacing="0" w:after="0" w:afterAutospacing="0"/>
        <w:ind w:left="567" w:right="423"/>
        <w:jc w:val="both"/>
        <w:rPr>
          <w:color w:val="000000"/>
          <w:sz w:val="28"/>
          <w:szCs w:val="28"/>
        </w:rPr>
      </w:pPr>
      <w:r w:rsidRPr="00C02BEF">
        <w:rPr>
          <w:color w:val="000000"/>
          <w:sz w:val="28"/>
          <w:szCs w:val="28"/>
        </w:rPr>
        <w:t> </w:t>
      </w:r>
    </w:p>
    <w:p w:rsidR="00B60AFC" w:rsidRPr="00C02BEF" w:rsidRDefault="00B60AFC" w:rsidP="00BF7B87">
      <w:pPr>
        <w:pStyle w:val="leftmargin"/>
        <w:shd w:val="clear" w:color="auto" w:fill="FFFFFF"/>
        <w:spacing w:before="0" w:beforeAutospacing="0" w:after="0" w:afterAutospacing="0"/>
        <w:ind w:left="567" w:right="423" w:firstLine="375"/>
        <w:jc w:val="both"/>
        <w:rPr>
          <w:color w:val="000000"/>
          <w:sz w:val="28"/>
          <w:szCs w:val="28"/>
        </w:rPr>
      </w:pPr>
      <w:r w:rsidRPr="00C02BEF">
        <w:rPr>
          <w:color w:val="000000"/>
          <w:sz w:val="28"/>
          <w:szCs w:val="28"/>
        </w:rPr>
        <w:t>Используя отрывок и знания по истории, выберите в приведённом списке  верные суждения. Запишите в ответ цифры, под которыми они указаны.</w:t>
      </w:r>
    </w:p>
    <w:p w:rsidR="00B60AFC" w:rsidRPr="00C02BEF" w:rsidRDefault="00B60AFC" w:rsidP="00C02BEF">
      <w:pPr>
        <w:pStyle w:val="a8"/>
        <w:shd w:val="clear" w:color="auto" w:fill="FFFFFF"/>
        <w:spacing w:before="0" w:beforeAutospacing="0" w:after="0" w:afterAutospacing="0"/>
        <w:jc w:val="both"/>
        <w:rPr>
          <w:color w:val="000000"/>
          <w:sz w:val="28"/>
          <w:szCs w:val="28"/>
        </w:rPr>
      </w:pPr>
      <w:r w:rsidRPr="00C02BEF">
        <w:rPr>
          <w:color w:val="000000"/>
          <w:sz w:val="28"/>
          <w:szCs w:val="28"/>
        </w:rPr>
        <w:t> </w:t>
      </w:r>
    </w:p>
    <w:p w:rsidR="00B60AFC" w:rsidRPr="00C02BEF" w:rsidRDefault="00B60AFC" w:rsidP="00BF7B87">
      <w:pPr>
        <w:pStyle w:val="leftmargin"/>
        <w:shd w:val="clear" w:color="auto" w:fill="FFFFFF"/>
        <w:spacing w:before="0" w:beforeAutospacing="0" w:after="0" w:afterAutospacing="0"/>
        <w:ind w:left="993" w:right="281" w:hanging="426"/>
        <w:jc w:val="both"/>
        <w:rPr>
          <w:color w:val="000000"/>
          <w:sz w:val="28"/>
          <w:szCs w:val="28"/>
        </w:rPr>
      </w:pPr>
      <w:r w:rsidRPr="00C02BEF">
        <w:rPr>
          <w:color w:val="000000"/>
          <w:sz w:val="28"/>
          <w:szCs w:val="28"/>
        </w:rPr>
        <w:t>1) Описанные в телеграмме события произошли в 1916 г.</w:t>
      </w:r>
    </w:p>
    <w:p w:rsidR="00B60AFC" w:rsidRPr="00C02BEF" w:rsidRDefault="00B60AFC" w:rsidP="00BF7B87">
      <w:pPr>
        <w:pStyle w:val="leftmargin"/>
        <w:shd w:val="clear" w:color="auto" w:fill="FFFFFF"/>
        <w:spacing w:before="0" w:beforeAutospacing="0" w:after="0" w:afterAutospacing="0"/>
        <w:ind w:left="993" w:right="281" w:hanging="426"/>
        <w:jc w:val="both"/>
        <w:rPr>
          <w:color w:val="000000"/>
          <w:sz w:val="28"/>
          <w:szCs w:val="28"/>
        </w:rPr>
      </w:pPr>
      <w:r w:rsidRPr="00C02BEF">
        <w:rPr>
          <w:color w:val="000000"/>
          <w:sz w:val="28"/>
          <w:szCs w:val="28"/>
        </w:rPr>
        <w:t>2) Правительство, о котором идёт речь в телеграмме, называлось СНК.</w:t>
      </w:r>
    </w:p>
    <w:p w:rsidR="00B60AFC" w:rsidRPr="00C02BEF" w:rsidRDefault="00B60AFC" w:rsidP="00BF7B87">
      <w:pPr>
        <w:pStyle w:val="leftmargin"/>
        <w:shd w:val="clear" w:color="auto" w:fill="FFFFFF"/>
        <w:spacing w:before="0" w:beforeAutospacing="0" w:after="0" w:afterAutospacing="0"/>
        <w:ind w:left="993" w:right="281" w:hanging="426"/>
        <w:jc w:val="both"/>
        <w:rPr>
          <w:color w:val="000000"/>
          <w:sz w:val="28"/>
          <w:szCs w:val="28"/>
        </w:rPr>
      </w:pPr>
      <w:r w:rsidRPr="00C02BEF">
        <w:rPr>
          <w:color w:val="000000"/>
          <w:sz w:val="28"/>
          <w:szCs w:val="28"/>
        </w:rPr>
        <w:t>3) Автор телеграммы — сторонник продолжения войны с Германией.</w:t>
      </w:r>
    </w:p>
    <w:p w:rsidR="00B60AFC" w:rsidRPr="00C02BEF" w:rsidRDefault="00B60AFC" w:rsidP="00BF7B87">
      <w:pPr>
        <w:pStyle w:val="leftmargin"/>
        <w:shd w:val="clear" w:color="auto" w:fill="FFFFFF"/>
        <w:spacing w:before="0" w:beforeAutospacing="0" w:after="0" w:afterAutospacing="0"/>
        <w:ind w:left="993" w:right="281" w:hanging="426"/>
        <w:jc w:val="both"/>
        <w:rPr>
          <w:color w:val="000000"/>
          <w:sz w:val="28"/>
          <w:szCs w:val="28"/>
        </w:rPr>
      </w:pPr>
      <w:r w:rsidRPr="00C02BEF">
        <w:rPr>
          <w:color w:val="000000"/>
          <w:sz w:val="28"/>
          <w:szCs w:val="28"/>
        </w:rPr>
        <w:t>4) Автор телеграммы поддерживает действия генерала Корнилова.</w:t>
      </w:r>
    </w:p>
    <w:p w:rsidR="00B60AFC" w:rsidRPr="00C02BEF" w:rsidRDefault="00B60AFC" w:rsidP="00BF7B87">
      <w:pPr>
        <w:pStyle w:val="leftmargin"/>
        <w:shd w:val="clear" w:color="auto" w:fill="FFFFFF"/>
        <w:spacing w:before="0" w:beforeAutospacing="0" w:after="0" w:afterAutospacing="0"/>
        <w:ind w:left="993" w:right="281" w:hanging="426"/>
        <w:jc w:val="both"/>
        <w:rPr>
          <w:color w:val="000000"/>
          <w:sz w:val="28"/>
          <w:szCs w:val="28"/>
        </w:rPr>
      </w:pPr>
      <w:r w:rsidRPr="00C02BEF">
        <w:rPr>
          <w:color w:val="000000"/>
          <w:sz w:val="28"/>
          <w:szCs w:val="28"/>
        </w:rPr>
        <w:t>5) Большевики поддерживали действия генерала Корнилова.</w:t>
      </w:r>
    </w:p>
    <w:p w:rsidR="00B60AFC" w:rsidRPr="00C02BEF" w:rsidRDefault="00B60AFC" w:rsidP="009D1DA0">
      <w:pPr>
        <w:pStyle w:val="leftmargin"/>
        <w:shd w:val="clear" w:color="auto" w:fill="FFFFFF"/>
        <w:spacing w:before="0" w:beforeAutospacing="0" w:after="0" w:afterAutospacing="0"/>
        <w:ind w:left="993" w:right="423" w:hanging="426"/>
        <w:jc w:val="both"/>
        <w:rPr>
          <w:color w:val="000000"/>
          <w:sz w:val="28"/>
          <w:szCs w:val="28"/>
        </w:rPr>
      </w:pPr>
      <w:r w:rsidRPr="00C02BEF">
        <w:rPr>
          <w:color w:val="000000"/>
          <w:sz w:val="28"/>
          <w:szCs w:val="28"/>
        </w:rPr>
        <w:t>6) «Решительные меры» генерала Корнилова, которые указаны в телеграмме, не были осуществлены.</w:t>
      </w:r>
    </w:p>
    <w:p w:rsidR="009F70EF" w:rsidRDefault="009F70EF" w:rsidP="00C02BEF">
      <w:pPr>
        <w:spacing w:line="240" w:lineRule="auto"/>
        <w:rPr>
          <w:rFonts w:ascii="Times New Roman" w:hAnsi="Times New Roman" w:cs="Times New Roman"/>
          <w:sz w:val="28"/>
          <w:szCs w:val="28"/>
        </w:rPr>
      </w:pPr>
    </w:p>
    <w:p w:rsidR="00BF7B87" w:rsidRPr="00C02BEF" w:rsidRDefault="00BF7B87" w:rsidP="00C02BEF">
      <w:pPr>
        <w:spacing w:line="240" w:lineRule="auto"/>
        <w:rPr>
          <w:rFonts w:ascii="Times New Roman" w:hAnsi="Times New Roman" w:cs="Times New Roman"/>
          <w:sz w:val="28"/>
          <w:szCs w:val="28"/>
        </w:rPr>
      </w:pPr>
      <w:r>
        <w:rPr>
          <w:rFonts w:ascii="Times New Roman" w:hAnsi="Times New Roman" w:cs="Times New Roman"/>
          <w:sz w:val="28"/>
          <w:szCs w:val="28"/>
        </w:rPr>
        <w:t xml:space="preserve">        Ответ:_______________________. </w:t>
      </w:r>
    </w:p>
    <w:p w:rsidR="00BF7B87" w:rsidRDefault="00BF7B87" w:rsidP="00C02BEF">
      <w:pPr>
        <w:tabs>
          <w:tab w:val="left" w:pos="5757"/>
        </w:tabs>
        <w:spacing w:before="250" w:line="240" w:lineRule="auto"/>
        <w:ind w:left="1058"/>
        <w:jc w:val="both"/>
        <w:rPr>
          <w:rFonts w:ascii="Times New Roman" w:eastAsia="Times New Roman" w:hAnsi="Times New Roman" w:cs="Times New Roman"/>
          <w:sz w:val="28"/>
          <w:szCs w:val="28"/>
          <w:shd w:val="clear" w:color="auto" w:fill="FFFFFF"/>
          <w:lang w:eastAsia="en-US"/>
        </w:rPr>
      </w:pPr>
    </w:p>
    <w:p w:rsidR="00BF7B87" w:rsidRDefault="00BF7B87" w:rsidP="00C02BEF">
      <w:pPr>
        <w:tabs>
          <w:tab w:val="left" w:pos="5757"/>
        </w:tabs>
        <w:spacing w:before="250" w:line="240" w:lineRule="auto"/>
        <w:ind w:left="1058"/>
        <w:jc w:val="both"/>
        <w:rPr>
          <w:rFonts w:ascii="Times New Roman" w:eastAsia="Times New Roman" w:hAnsi="Times New Roman" w:cs="Times New Roman"/>
          <w:sz w:val="28"/>
          <w:szCs w:val="28"/>
          <w:shd w:val="clear" w:color="auto" w:fill="FFFFFF"/>
          <w:lang w:eastAsia="en-US"/>
        </w:rPr>
      </w:pPr>
    </w:p>
    <w:p w:rsidR="00BF7B87" w:rsidRDefault="00BF7B87" w:rsidP="00C02BEF">
      <w:pPr>
        <w:tabs>
          <w:tab w:val="left" w:pos="5757"/>
        </w:tabs>
        <w:spacing w:before="250" w:line="240" w:lineRule="auto"/>
        <w:ind w:left="1058"/>
        <w:jc w:val="both"/>
        <w:rPr>
          <w:rFonts w:ascii="Times New Roman" w:eastAsia="Times New Roman" w:hAnsi="Times New Roman" w:cs="Times New Roman"/>
          <w:sz w:val="28"/>
          <w:szCs w:val="28"/>
          <w:shd w:val="clear" w:color="auto" w:fill="FFFFFF"/>
          <w:lang w:eastAsia="en-US"/>
        </w:rPr>
      </w:pPr>
    </w:p>
    <w:p w:rsidR="00BF7B87" w:rsidRDefault="00BF7B87" w:rsidP="00C02BEF">
      <w:pPr>
        <w:tabs>
          <w:tab w:val="left" w:pos="5757"/>
        </w:tabs>
        <w:spacing w:before="250" w:line="240" w:lineRule="auto"/>
        <w:ind w:left="1058"/>
        <w:jc w:val="both"/>
        <w:rPr>
          <w:rFonts w:ascii="Times New Roman" w:eastAsia="Times New Roman" w:hAnsi="Times New Roman" w:cs="Times New Roman"/>
          <w:sz w:val="28"/>
          <w:szCs w:val="28"/>
          <w:shd w:val="clear" w:color="auto" w:fill="FFFFFF"/>
          <w:lang w:eastAsia="en-US"/>
        </w:rPr>
      </w:pPr>
    </w:p>
    <w:p w:rsidR="00BF7B87" w:rsidRDefault="00BF7B87" w:rsidP="00C02BEF">
      <w:pPr>
        <w:tabs>
          <w:tab w:val="left" w:pos="5757"/>
        </w:tabs>
        <w:spacing w:before="250" w:line="240" w:lineRule="auto"/>
        <w:ind w:left="1058"/>
        <w:jc w:val="both"/>
        <w:rPr>
          <w:rFonts w:ascii="Times New Roman" w:eastAsia="Times New Roman" w:hAnsi="Times New Roman" w:cs="Times New Roman"/>
          <w:sz w:val="28"/>
          <w:szCs w:val="28"/>
          <w:shd w:val="clear" w:color="auto" w:fill="FFFFFF"/>
          <w:lang w:eastAsia="en-US"/>
        </w:rPr>
      </w:pPr>
    </w:p>
    <w:p w:rsidR="009F70EF" w:rsidRPr="00BF7B87" w:rsidRDefault="009F70EF" w:rsidP="00C02BEF">
      <w:pPr>
        <w:tabs>
          <w:tab w:val="left" w:pos="5757"/>
        </w:tabs>
        <w:spacing w:before="250" w:line="240" w:lineRule="auto"/>
        <w:ind w:left="1058"/>
        <w:jc w:val="both"/>
        <w:rPr>
          <w:rFonts w:ascii="Times New Roman" w:eastAsia="Times New Roman" w:hAnsi="Times New Roman" w:cs="Times New Roman"/>
          <w:sz w:val="28"/>
          <w:szCs w:val="28"/>
          <w:shd w:val="clear" w:color="auto" w:fill="FFFFFF"/>
          <w:lang w:eastAsia="en-US"/>
        </w:rPr>
      </w:pPr>
      <w:r w:rsidRPr="00BF7B87">
        <w:rPr>
          <w:rFonts w:ascii="Times New Roman" w:eastAsia="Times New Roman" w:hAnsi="Times New Roman" w:cs="Times New Roman"/>
          <w:sz w:val="28"/>
          <w:szCs w:val="28"/>
          <w:shd w:val="clear" w:color="auto" w:fill="FFFFFF"/>
          <w:lang w:eastAsia="en-US"/>
        </w:rPr>
        <w:tab/>
      </w:r>
    </w:p>
    <w:p w:rsidR="009D1DA0" w:rsidRDefault="009D1DA0" w:rsidP="009D1DA0">
      <w:pPr>
        <w:pStyle w:val="a4"/>
        <w:spacing w:after="49"/>
        <w:ind w:left="360" w:right="20"/>
        <w:rPr>
          <w:sz w:val="28"/>
          <w:szCs w:val="28"/>
          <w:shd w:val="clear" w:color="auto" w:fill="FFFFFF"/>
        </w:rPr>
      </w:pPr>
    </w:p>
    <w:p w:rsidR="009D1DA0" w:rsidRDefault="006C258F" w:rsidP="009D1DA0">
      <w:pPr>
        <w:pStyle w:val="a4"/>
        <w:spacing w:after="49"/>
        <w:ind w:left="360" w:right="20"/>
        <w:rPr>
          <w:sz w:val="28"/>
          <w:szCs w:val="28"/>
          <w:shd w:val="clear" w:color="auto" w:fill="FFFFFF"/>
        </w:rPr>
      </w:pPr>
      <w:r>
        <w:rPr>
          <w:noProof/>
          <w:sz w:val="28"/>
          <w:szCs w:val="28"/>
          <w:lang w:eastAsia="ru-RU"/>
        </w:rPr>
        <w:pict>
          <v:rect id="_x0000_s1047" style="position:absolute;left:0;text-align:left;margin-left:-8.8pt;margin-top:21.5pt;width:36.75pt;height:23.25pt;z-index:251672576">
            <v:textbox>
              <w:txbxContent>
                <w:p w:rsidR="009D1DA0" w:rsidRPr="0020377C" w:rsidRDefault="009D1DA0" w:rsidP="009D1DA0">
                  <w:pPr>
                    <w:jc w:val="center"/>
                    <w:rPr>
                      <w:rFonts w:ascii="Times New Roman" w:hAnsi="Times New Roman" w:cs="Times New Roman"/>
                      <w:b/>
                      <w:sz w:val="28"/>
                      <w:szCs w:val="28"/>
                    </w:rPr>
                  </w:pPr>
                  <w:r w:rsidRPr="0020377C">
                    <w:rPr>
                      <w:rFonts w:ascii="Times New Roman" w:hAnsi="Times New Roman" w:cs="Times New Roman"/>
                      <w:b/>
                      <w:sz w:val="28"/>
                      <w:szCs w:val="28"/>
                    </w:rPr>
                    <w:t>7</w:t>
                  </w:r>
                </w:p>
              </w:txbxContent>
            </v:textbox>
          </v:rect>
        </w:pict>
      </w:r>
    </w:p>
    <w:p w:rsidR="009F70EF" w:rsidRPr="00C02BEF" w:rsidRDefault="009F70EF" w:rsidP="009D1DA0">
      <w:pPr>
        <w:pStyle w:val="a4"/>
        <w:spacing w:after="49"/>
        <w:ind w:left="709" w:right="281"/>
        <w:jc w:val="both"/>
        <w:rPr>
          <w:sz w:val="28"/>
          <w:szCs w:val="28"/>
          <w:shd w:val="clear" w:color="auto" w:fill="FFFFFF"/>
        </w:rPr>
      </w:pPr>
      <w:r w:rsidRPr="00C02BEF">
        <w:rPr>
          <w:sz w:val="28"/>
          <w:szCs w:val="28"/>
          <w:shd w:val="clear" w:color="auto" w:fill="FFFFFF"/>
        </w:rPr>
        <w:t>Уста</w:t>
      </w:r>
      <w:r w:rsidRPr="00C02BEF">
        <w:rPr>
          <w:sz w:val="28"/>
          <w:szCs w:val="28"/>
          <w:shd w:val="clear" w:color="auto" w:fill="FFFFFF"/>
        </w:rPr>
        <w:softHyphen/>
        <w:t>но</w:t>
      </w:r>
      <w:r w:rsidRPr="00C02BEF">
        <w:rPr>
          <w:sz w:val="28"/>
          <w:szCs w:val="28"/>
          <w:shd w:val="clear" w:color="auto" w:fill="FFFFFF"/>
        </w:rPr>
        <w:softHyphen/>
        <w:t>ви</w:t>
      </w:r>
      <w:r w:rsidRPr="00C02BEF">
        <w:rPr>
          <w:sz w:val="28"/>
          <w:szCs w:val="28"/>
          <w:shd w:val="clear" w:color="auto" w:fill="FFFFFF"/>
        </w:rPr>
        <w:softHyphen/>
        <w:t>те со</w:t>
      </w:r>
      <w:r w:rsidRPr="00C02BEF">
        <w:rPr>
          <w:sz w:val="28"/>
          <w:szCs w:val="28"/>
          <w:shd w:val="clear" w:color="auto" w:fill="FFFFFF"/>
        </w:rPr>
        <w:softHyphen/>
        <w:t>от</w:t>
      </w:r>
      <w:r w:rsidRPr="00C02BEF">
        <w:rPr>
          <w:sz w:val="28"/>
          <w:szCs w:val="28"/>
          <w:shd w:val="clear" w:color="auto" w:fill="FFFFFF"/>
        </w:rPr>
        <w:softHyphen/>
        <w:t>вет</w:t>
      </w:r>
      <w:r w:rsidRPr="00C02BEF">
        <w:rPr>
          <w:sz w:val="28"/>
          <w:szCs w:val="28"/>
          <w:shd w:val="clear" w:color="auto" w:fill="FFFFFF"/>
        </w:rPr>
        <w:softHyphen/>
        <w:t>ствие между памятниками культуры и их краткими характеристиками: к каждой позиции первого столбца подберите соответствующую позицию из  второго столбца.</w:t>
      </w:r>
    </w:p>
    <w:p w:rsidR="009F70EF" w:rsidRPr="00C02BEF" w:rsidRDefault="009F70EF" w:rsidP="00C02BEF">
      <w:pPr>
        <w:pStyle w:val="a4"/>
        <w:spacing w:after="49"/>
        <w:ind w:right="20"/>
        <w:rPr>
          <w:sz w:val="28"/>
          <w:szCs w:val="28"/>
        </w:rPr>
      </w:pPr>
    </w:p>
    <w:tbl>
      <w:tblPr>
        <w:tblW w:w="9356" w:type="dxa"/>
        <w:tblInd w:w="769" w:type="dxa"/>
        <w:shd w:val="clear" w:color="auto" w:fill="FFFFFF"/>
        <w:tblCellMar>
          <w:top w:w="15" w:type="dxa"/>
          <w:left w:w="15" w:type="dxa"/>
          <w:bottom w:w="15" w:type="dxa"/>
          <w:right w:w="15" w:type="dxa"/>
        </w:tblCellMar>
        <w:tblLook w:val="04A0" w:firstRow="1" w:lastRow="0" w:firstColumn="1" w:lastColumn="0" w:noHBand="0" w:noVBand="1"/>
      </w:tblPr>
      <w:tblGrid>
        <w:gridCol w:w="3260"/>
        <w:gridCol w:w="6096"/>
      </w:tblGrid>
      <w:tr w:rsidR="009F70EF" w:rsidRPr="00C02BEF" w:rsidTr="009D1DA0">
        <w:trPr>
          <w:trHeight w:val="507"/>
        </w:trPr>
        <w:tc>
          <w:tcPr>
            <w:tcW w:w="3260" w:type="dxa"/>
            <w:shd w:val="clear" w:color="auto" w:fill="FFFFFF"/>
            <w:tcMar>
              <w:top w:w="60" w:type="dxa"/>
              <w:left w:w="60" w:type="dxa"/>
              <w:bottom w:w="60" w:type="dxa"/>
              <w:right w:w="60" w:type="dxa"/>
            </w:tcMar>
            <w:vAlign w:val="center"/>
          </w:tcPr>
          <w:p w:rsidR="009F70EF" w:rsidRPr="00C02BEF" w:rsidRDefault="009F70EF" w:rsidP="00C02BEF">
            <w:pPr>
              <w:spacing w:before="75" w:line="240" w:lineRule="auto"/>
              <w:jc w:val="center"/>
              <w:rPr>
                <w:rFonts w:ascii="Times New Roman" w:eastAsia="Times New Roman" w:hAnsi="Times New Roman" w:cs="Times New Roman"/>
                <w:color w:val="000000"/>
                <w:sz w:val="28"/>
                <w:szCs w:val="28"/>
              </w:rPr>
            </w:pPr>
            <w:r w:rsidRPr="00C02BEF">
              <w:rPr>
                <w:rFonts w:ascii="Times New Roman" w:eastAsia="Times New Roman" w:hAnsi="Times New Roman" w:cs="Times New Roman"/>
                <w:color w:val="000000"/>
                <w:sz w:val="28"/>
                <w:szCs w:val="28"/>
              </w:rPr>
              <w:t>ПАМЯТНИКИ КУЛЬТУРЫ</w:t>
            </w:r>
          </w:p>
        </w:tc>
        <w:tc>
          <w:tcPr>
            <w:tcW w:w="6096" w:type="dxa"/>
            <w:shd w:val="clear" w:color="auto" w:fill="FFFFFF"/>
            <w:tcMar>
              <w:top w:w="60" w:type="dxa"/>
              <w:left w:w="60" w:type="dxa"/>
              <w:bottom w:w="60" w:type="dxa"/>
              <w:right w:w="60" w:type="dxa"/>
            </w:tcMar>
            <w:vAlign w:val="center"/>
          </w:tcPr>
          <w:p w:rsidR="009F70EF" w:rsidRPr="00C02BEF" w:rsidRDefault="009F70EF" w:rsidP="00C02BEF">
            <w:pPr>
              <w:spacing w:before="75" w:line="240" w:lineRule="auto"/>
              <w:jc w:val="center"/>
              <w:rPr>
                <w:rFonts w:ascii="Times New Roman" w:eastAsia="Times New Roman" w:hAnsi="Times New Roman" w:cs="Times New Roman"/>
                <w:color w:val="000000"/>
                <w:sz w:val="28"/>
                <w:szCs w:val="28"/>
              </w:rPr>
            </w:pPr>
            <w:r w:rsidRPr="00C02BEF">
              <w:rPr>
                <w:rFonts w:ascii="Times New Roman" w:eastAsia="Times New Roman" w:hAnsi="Times New Roman" w:cs="Times New Roman"/>
                <w:color w:val="000000"/>
                <w:sz w:val="28"/>
                <w:szCs w:val="28"/>
              </w:rPr>
              <w:t>ХАРАКТЕРИСТИКИ</w:t>
            </w:r>
          </w:p>
        </w:tc>
      </w:tr>
      <w:tr w:rsidR="009F70EF" w:rsidRPr="00C02BEF" w:rsidTr="009D1DA0">
        <w:trPr>
          <w:trHeight w:val="2216"/>
        </w:trPr>
        <w:tc>
          <w:tcPr>
            <w:tcW w:w="3260" w:type="dxa"/>
            <w:shd w:val="clear" w:color="auto" w:fill="FFFFFF"/>
            <w:tcMar>
              <w:top w:w="60" w:type="dxa"/>
              <w:left w:w="60" w:type="dxa"/>
              <w:bottom w:w="60" w:type="dxa"/>
              <w:right w:w="60" w:type="dxa"/>
            </w:tcMar>
          </w:tcPr>
          <w:p w:rsidR="00DC38C1" w:rsidRPr="00C02BEF" w:rsidRDefault="00DC38C1" w:rsidP="009D1DA0">
            <w:pPr>
              <w:pStyle w:val="leftmargin"/>
              <w:shd w:val="clear" w:color="auto" w:fill="FFFFFF"/>
              <w:spacing w:before="0" w:beforeAutospacing="0" w:after="0" w:afterAutospacing="0"/>
              <w:ind w:left="507" w:hanging="425"/>
              <w:rPr>
                <w:color w:val="000000"/>
                <w:sz w:val="28"/>
                <w:szCs w:val="28"/>
              </w:rPr>
            </w:pPr>
            <w:r w:rsidRPr="00C02BEF">
              <w:rPr>
                <w:color w:val="000000"/>
                <w:sz w:val="28"/>
                <w:szCs w:val="28"/>
              </w:rPr>
              <w:t>А) «Запорожцы пишут письмо турецкому султану»</w:t>
            </w:r>
          </w:p>
          <w:p w:rsidR="00DC38C1" w:rsidRPr="00C02BEF" w:rsidRDefault="00DC38C1" w:rsidP="009D1DA0">
            <w:pPr>
              <w:pStyle w:val="leftmargin"/>
              <w:shd w:val="clear" w:color="auto" w:fill="FFFFFF"/>
              <w:spacing w:before="0" w:beforeAutospacing="0" w:after="0" w:afterAutospacing="0"/>
              <w:ind w:left="507" w:hanging="425"/>
              <w:rPr>
                <w:color w:val="000000"/>
                <w:sz w:val="28"/>
                <w:szCs w:val="28"/>
              </w:rPr>
            </w:pPr>
            <w:r w:rsidRPr="00C02BEF">
              <w:rPr>
                <w:color w:val="000000"/>
                <w:sz w:val="28"/>
                <w:szCs w:val="28"/>
              </w:rPr>
              <w:t>Б) «Повесть временных лет»</w:t>
            </w:r>
          </w:p>
          <w:p w:rsidR="00DC38C1" w:rsidRPr="00C02BEF" w:rsidRDefault="00DC38C1" w:rsidP="009D1DA0">
            <w:pPr>
              <w:pStyle w:val="leftmargin"/>
              <w:shd w:val="clear" w:color="auto" w:fill="FFFFFF"/>
              <w:spacing w:before="0" w:beforeAutospacing="0" w:after="0" w:afterAutospacing="0"/>
              <w:ind w:left="507" w:hanging="425"/>
              <w:rPr>
                <w:color w:val="000000"/>
                <w:sz w:val="28"/>
                <w:szCs w:val="28"/>
              </w:rPr>
            </w:pPr>
            <w:r w:rsidRPr="00C02BEF">
              <w:rPr>
                <w:color w:val="000000"/>
                <w:sz w:val="28"/>
                <w:szCs w:val="28"/>
              </w:rPr>
              <w:t>В) Исаакиевский собор в Петербурге</w:t>
            </w:r>
          </w:p>
          <w:p w:rsidR="00DC38C1" w:rsidRPr="00C02BEF" w:rsidRDefault="00DC38C1" w:rsidP="009D1DA0">
            <w:pPr>
              <w:pStyle w:val="leftmargin"/>
              <w:shd w:val="clear" w:color="auto" w:fill="FFFFFF"/>
              <w:spacing w:before="0" w:beforeAutospacing="0" w:after="0" w:afterAutospacing="0"/>
              <w:ind w:left="507" w:hanging="425"/>
              <w:rPr>
                <w:color w:val="000000"/>
                <w:sz w:val="28"/>
                <w:szCs w:val="28"/>
              </w:rPr>
            </w:pPr>
            <w:r w:rsidRPr="00C02BEF">
              <w:rPr>
                <w:color w:val="000000"/>
                <w:sz w:val="28"/>
                <w:szCs w:val="28"/>
              </w:rPr>
              <w:t>Г) «Рабочий и колхозница».</w:t>
            </w:r>
          </w:p>
          <w:p w:rsidR="009F70EF" w:rsidRPr="00C02BEF" w:rsidRDefault="009F70EF" w:rsidP="00C02BEF">
            <w:pPr>
              <w:pStyle w:val="leftmargin"/>
              <w:tabs>
                <w:tab w:val="left" w:pos="284"/>
              </w:tabs>
              <w:spacing w:before="0" w:beforeAutospacing="0" w:after="0" w:afterAutospacing="0"/>
              <w:jc w:val="both"/>
              <w:rPr>
                <w:color w:val="000000"/>
                <w:sz w:val="28"/>
                <w:szCs w:val="28"/>
              </w:rPr>
            </w:pPr>
          </w:p>
        </w:tc>
        <w:tc>
          <w:tcPr>
            <w:tcW w:w="6096" w:type="dxa"/>
            <w:shd w:val="clear" w:color="auto" w:fill="FFFFFF"/>
            <w:tcMar>
              <w:top w:w="60" w:type="dxa"/>
              <w:left w:w="60" w:type="dxa"/>
              <w:bottom w:w="60" w:type="dxa"/>
              <w:right w:w="60" w:type="dxa"/>
            </w:tcMar>
          </w:tcPr>
          <w:p w:rsidR="00DC38C1" w:rsidRPr="00C02BEF" w:rsidRDefault="00DC38C1" w:rsidP="009D1DA0">
            <w:pPr>
              <w:pStyle w:val="leftmargin"/>
              <w:shd w:val="clear" w:color="auto" w:fill="FFFFFF"/>
              <w:spacing w:before="0" w:beforeAutospacing="0" w:after="0" w:afterAutospacing="0"/>
              <w:ind w:left="429" w:hanging="429"/>
              <w:rPr>
                <w:color w:val="000000"/>
                <w:sz w:val="28"/>
                <w:szCs w:val="28"/>
              </w:rPr>
            </w:pPr>
            <w:r w:rsidRPr="00C02BEF">
              <w:rPr>
                <w:color w:val="000000"/>
                <w:sz w:val="28"/>
                <w:szCs w:val="28"/>
              </w:rPr>
              <w:t>1) Картина русского художника Ильи Репина. Огромное панно (2,03×3,58 м) было начато в 1880 и закончено в 1891 году.</w:t>
            </w:r>
          </w:p>
          <w:p w:rsidR="00DC38C1" w:rsidRPr="00C02BEF" w:rsidRDefault="00DC38C1" w:rsidP="009D1DA0">
            <w:pPr>
              <w:pStyle w:val="leftmargin"/>
              <w:shd w:val="clear" w:color="auto" w:fill="FFFFFF"/>
              <w:spacing w:before="0" w:beforeAutospacing="0" w:after="0" w:afterAutospacing="0"/>
              <w:ind w:left="429" w:hanging="429"/>
              <w:rPr>
                <w:color w:val="000000"/>
                <w:sz w:val="28"/>
                <w:szCs w:val="28"/>
              </w:rPr>
            </w:pPr>
            <w:r w:rsidRPr="00C02BEF">
              <w:rPr>
                <w:color w:val="000000"/>
                <w:sz w:val="28"/>
                <w:szCs w:val="28"/>
              </w:rPr>
              <w:t>2) Данное творение создано Нестором-летописцем</w:t>
            </w:r>
          </w:p>
          <w:p w:rsidR="00DC38C1" w:rsidRPr="00C02BEF" w:rsidRDefault="00DC38C1" w:rsidP="009D1DA0">
            <w:pPr>
              <w:pStyle w:val="leftmargin"/>
              <w:shd w:val="clear" w:color="auto" w:fill="FFFFFF"/>
              <w:spacing w:before="0" w:beforeAutospacing="0" w:after="0" w:afterAutospacing="0"/>
              <w:ind w:left="429" w:hanging="429"/>
              <w:rPr>
                <w:color w:val="000000"/>
                <w:sz w:val="28"/>
                <w:szCs w:val="28"/>
              </w:rPr>
            </w:pPr>
            <w:r w:rsidRPr="00C02BEF">
              <w:rPr>
                <w:color w:val="000000"/>
                <w:sz w:val="28"/>
                <w:szCs w:val="28"/>
              </w:rPr>
              <w:t>3) Автором этого архитектурного памятника является О. Монферран.</w:t>
            </w:r>
          </w:p>
          <w:p w:rsidR="00DC38C1" w:rsidRPr="00C02BEF" w:rsidRDefault="00DC38C1" w:rsidP="009D1DA0">
            <w:pPr>
              <w:pStyle w:val="leftmargin"/>
              <w:shd w:val="clear" w:color="auto" w:fill="FFFFFF"/>
              <w:spacing w:before="0" w:beforeAutospacing="0" w:after="0" w:afterAutospacing="0"/>
              <w:ind w:left="429" w:hanging="429"/>
              <w:rPr>
                <w:color w:val="000000"/>
                <w:sz w:val="28"/>
                <w:szCs w:val="28"/>
              </w:rPr>
            </w:pPr>
            <w:r w:rsidRPr="00C02BEF">
              <w:rPr>
                <w:color w:val="000000"/>
                <w:sz w:val="28"/>
                <w:szCs w:val="28"/>
              </w:rPr>
              <w:t>4) Данная скульптура создана в 30-ее гг. XX в.</w:t>
            </w:r>
          </w:p>
          <w:p w:rsidR="00DC38C1" w:rsidRPr="00C02BEF" w:rsidRDefault="00DC38C1" w:rsidP="009D1DA0">
            <w:pPr>
              <w:pStyle w:val="leftmargin"/>
              <w:shd w:val="clear" w:color="auto" w:fill="FFFFFF"/>
              <w:spacing w:before="0" w:beforeAutospacing="0" w:after="0" w:afterAutospacing="0"/>
              <w:ind w:left="429" w:hanging="429"/>
              <w:rPr>
                <w:color w:val="000000"/>
                <w:sz w:val="28"/>
                <w:szCs w:val="28"/>
              </w:rPr>
            </w:pPr>
            <w:r w:rsidRPr="00C02BEF">
              <w:rPr>
                <w:color w:val="000000"/>
                <w:sz w:val="28"/>
                <w:szCs w:val="28"/>
              </w:rPr>
              <w:t>5) Данное творение является первым письменным сводом законом Древнерусского государства.</w:t>
            </w:r>
          </w:p>
          <w:p w:rsidR="00DC38C1" w:rsidRPr="00C02BEF" w:rsidRDefault="00DC38C1" w:rsidP="009D1DA0">
            <w:pPr>
              <w:pStyle w:val="leftmargin"/>
              <w:shd w:val="clear" w:color="auto" w:fill="FFFFFF"/>
              <w:spacing w:before="0" w:beforeAutospacing="0" w:after="0" w:afterAutospacing="0"/>
              <w:ind w:left="429" w:hanging="429"/>
              <w:rPr>
                <w:color w:val="000000"/>
                <w:sz w:val="28"/>
                <w:szCs w:val="28"/>
              </w:rPr>
            </w:pPr>
            <w:r w:rsidRPr="00C02BEF">
              <w:rPr>
                <w:color w:val="000000"/>
                <w:sz w:val="28"/>
                <w:szCs w:val="28"/>
              </w:rPr>
              <w:t>6) Автором данной скульптуры стал Е. Вучетич.</w:t>
            </w:r>
          </w:p>
          <w:p w:rsidR="009F70EF" w:rsidRPr="00C02BEF" w:rsidRDefault="009F70EF" w:rsidP="00C02BEF">
            <w:pPr>
              <w:pStyle w:val="leftmargin"/>
              <w:tabs>
                <w:tab w:val="left" w:pos="224"/>
              </w:tabs>
              <w:spacing w:before="0" w:beforeAutospacing="0" w:after="0" w:afterAutospacing="0"/>
              <w:ind w:left="206" w:hanging="206"/>
              <w:rPr>
                <w:color w:val="000000"/>
                <w:sz w:val="28"/>
                <w:szCs w:val="28"/>
              </w:rPr>
            </w:pPr>
          </w:p>
        </w:tc>
      </w:tr>
    </w:tbl>
    <w:p w:rsidR="000C4158" w:rsidRDefault="009D1DA0" w:rsidP="009D1DA0">
      <w:pPr>
        <w:spacing w:line="240" w:lineRule="auto"/>
        <w:ind w:left="709"/>
        <w:rPr>
          <w:rFonts w:ascii="Times New Roman" w:hAnsi="Times New Roman" w:cs="Times New Roman"/>
          <w:noProof/>
          <w:sz w:val="28"/>
          <w:szCs w:val="28"/>
        </w:rPr>
      </w:pPr>
      <w:r>
        <w:rPr>
          <w:rFonts w:ascii="Times New Roman" w:hAnsi="Times New Roman" w:cs="Times New Roman"/>
          <w:noProof/>
          <w:sz w:val="28"/>
          <w:szCs w:val="28"/>
        </w:rPr>
        <w:t>Запищите в таблицу выбранные цифры под соответствующими буквами.</w:t>
      </w:r>
    </w:p>
    <w:p w:rsidR="006C258F" w:rsidRDefault="006C258F" w:rsidP="009D1DA0">
      <w:pPr>
        <w:spacing w:line="240" w:lineRule="auto"/>
        <w:ind w:left="709"/>
        <w:rPr>
          <w:rFonts w:ascii="Times New Roman" w:hAnsi="Times New Roman" w:cs="Times New Roman"/>
          <w:noProof/>
          <w:sz w:val="28"/>
          <w:szCs w:val="28"/>
        </w:rPr>
      </w:pPr>
    </w:p>
    <w:p w:rsidR="006C258F" w:rsidRPr="00C02BEF" w:rsidRDefault="006C258F" w:rsidP="009D1DA0">
      <w:pPr>
        <w:spacing w:line="240" w:lineRule="auto"/>
        <w:ind w:left="709"/>
        <w:rPr>
          <w:rFonts w:ascii="Times New Roman" w:hAnsi="Times New Roman" w:cs="Times New Roman"/>
          <w:noProof/>
          <w:sz w:val="28"/>
          <w:szCs w:val="28"/>
        </w:rPr>
      </w:pPr>
    </w:p>
    <w:tbl>
      <w:tblPr>
        <w:tblpPr w:leftFromText="180" w:rightFromText="180" w:vertAnchor="text" w:horzAnchor="page" w:tblpX="2735"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463"/>
        <w:gridCol w:w="495"/>
        <w:gridCol w:w="464"/>
      </w:tblGrid>
      <w:tr w:rsidR="009D1DA0" w:rsidRPr="00C02BEF" w:rsidTr="009D1DA0">
        <w:trPr>
          <w:trHeight w:val="532"/>
        </w:trPr>
        <w:tc>
          <w:tcPr>
            <w:tcW w:w="514" w:type="dxa"/>
            <w:shd w:val="clear" w:color="auto" w:fill="auto"/>
          </w:tcPr>
          <w:p w:rsidR="009D1DA0" w:rsidRPr="00C02BEF" w:rsidRDefault="009D1DA0" w:rsidP="009D1DA0">
            <w:pPr>
              <w:spacing w:line="240" w:lineRule="auto"/>
              <w:jc w:val="center"/>
              <w:rPr>
                <w:rFonts w:ascii="Times New Roman" w:hAnsi="Times New Roman" w:cs="Times New Roman"/>
                <w:color w:val="000000"/>
                <w:sz w:val="28"/>
                <w:szCs w:val="28"/>
              </w:rPr>
            </w:pPr>
            <w:r w:rsidRPr="00C02BEF">
              <w:rPr>
                <w:rFonts w:ascii="Times New Roman" w:hAnsi="Times New Roman" w:cs="Times New Roman"/>
                <w:color w:val="000000"/>
                <w:sz w:val="28"/>
                <w:szCs w:val="28"/>
              </w:rPr>
              <w:t>А</w:t>
            </w:r>
          </w:p>
        </w:tc>
        <w:tc>
          <w:tcPr>
            <w:tcW w:w="463" w:type="dxa"/>
            <w:shd w:val="clear" w:color="auto" w:fill="auto"/>
          </w:tcPr>
          <w:p w:rsidR="009D1DA0" w:rsidRPr="00C02BEF" w:rsidRDefault="009D1DA0" w:rsidP="009D1DA0">
            <w:pPr>
              <w:spacing w:line="240" w:lineRule="auto"/>
              <w:jc w:val="center"/>
              <w:rPr>
                <w:rFonts w:ascii="Times New Roman" w:hAnsi="Times New Roman" w:cs="Times New Roman"/>
                <w:color w:val="000000"/>
                <w:sz w:val="28"/>
                <w:szCs w:val="28"/>
              </w:rPr>
            </w:pPr>
            <w:r w:rsidRPr="00C02BEF">
              <w:rPr>
                <w:rFonts w:ascii="Times New Roman" w:hAnsi="Times New Roman" w:cs="Times New Roman"/>
                <w:color w:val="000000"/>
                <w:sz w:val="28"/>
                <w:szCs w:val="28"/>
              </w:rPr>
              <w:t>Б</w:t>
            </w:r>
          </w:p>
        </w:tc>
        <w:tc>
          <w:tcPr>
            <w:tcW w:w="495" w:type="dxa"/>
            <w:shd w:val="clear" w:color="auto" w:fill="auto"/>
          </w:tcPr>
          <w:p w:rsidR="009D1DA0" w:rsidRPr="00C02BEF" w:rsidRDefault="009D1DA0" w:rsidP="009D1DA0">
            <w:pPr>
              <w:spacing w:line="240" w:lineRule="auto"/>
              <w:jc w:val="both"/>
              <w:rPr>
                <w:rFonts w:ascii="Times New Roman" w:hAnsi="Times New Roman" w:cs="Times New Roman"/>
                <w:color w:val="000000"/>
                <w:sz w:val="28"/>
                <w:szCs w:val="28"/>
              </w:rPr>
            </w:pPr>
            <w:r w:rsidRPr="00C02BEF">
              <w:rPr>
                <w:rFonts w:ascii="Times New Roman" w:hAnsi="Times New Roman" w:cs="Times New Roman"/>
                <w:color w:val="000000"/>
                <w:sz w:val="28"/>
                <w:szCs w:val="28"/>
              </w:rPr>
              <w:t>В</w:t>
            </w:r>
          </w:p>
        </w:tc>
        <w:tc>
          <w:tcPr>
            <w:tcW w:w="464" w:type="dxa"/>
            <w:shd w:val="clear" w:color="auto" w:fill="auto"/>
          </w:tcPr>
          <w:p w:rsidR="009D1DA0" w:rsidRPr="00C02BEF" w:rsidRDefault="009D1DA0" w:rsidP="009D1DA0">
            <w:pPr>
              <w:spacing w:line="240" w:lineRule="auto"/>
              <w:jc w:val="both"/>
              <w:rPr>
                <w:rFonts w:ascii="Times New Roman" w:hAnsi="Times New Roman" w:cs="Times New Roman"/>
                <w:color w:val="000000"/>
                <w:sz w:val="28"/>
                <w:szCs w:val="28"/>
              </w:rPr>
            </w:pPr>
            <w:r w:rsidRPr="00C02BEF">
              <w:rPr>
                <w:rFonts w:ascii="Times New Roman" w:hAnsi="Times New Roman" w:cs="Times New Roman"/>
                <w:color w:val="000000"/>
                <w:sz w:val="28"/>
                <w:szCs w:val="28"/>
              </w:rPr>
              <w:t>Г</w:t>
            </w:r>
          </w:p>
        </w:tc>
      </w:tr>
      <w:tr w:rsidR="009D1DA0" w:rsidRPr="00C02BEF" w:rsidTr="009D1DA0">
        <w:trPr>
          <w:trHeight w:val="532"/>
        </w:trPr>
        <w:tc>
          <w:tcPr>
            <w:tcW w:w="514" w:type="dxa"/>
            <w:shd w:val="clear" w:color="auto" w:fill="auto"/>
          </w:tcPr>
          <w:p w:rsidR="009D1DA0" w:rsidRPr="00C02BEF" w:rsidRDefault="009D1DA0" w:rsidP="009D1DA0">
            <w:pPr>
              <w:spacing w:line="240" w:lineRule="auto"/>
              <w:jc w:val="both"/>
              <w:rPr>
                <w:rFonts w:ascii="Times New Roman" w:hAnsi="Times New Roman" w:cs="Times New Roman"/>
                <w:color w:val="000000"/>
                <w:sz w:val="28"/>
                <w:szCs w:val="28"/>
              </w:rPr>
            </w:pPr>
          </w:p>
        </w:tc>
        <w:tc>
          <w:tcPr>
            <w:tcW w:w="463" w:type="dxa"/>
            <w:shd w:val="clear" w:color="auto" w:fill="auto"/>
          </w:tcPr>
          <w:p w:rsidR="009D1DA0" w:rsidRPr="00C02BEF" w:rsidRDefault="009D1DA0" w:rsidP="009D1DA0">
            <w:pPr>
              <w:spacing w:line="240" w:lineRule="auto"/>
              <w:jc w:val="both"/>
              <w:rPr>
                <w:rFonts w:ascii="Times New Roman" w:hAnsi="Times New Roman" w:cs="Times New Roman"/>
                <w:color w:val="000000"/>
                <w:sz w:val="28"/>
                <w:szCs w:val="28"/>
              </w:rPr>
            </w:pPr>
          </w:p>
        </w:tc>
        <w:tc>
          <w:tcPr>
            <w:tcW w:w="495" w:type="dxa"/>
            <w:shd w:val="clear" w:color="auto" w:fill="auto"/>
          </w:tcPr>
          <w:p w:rsidR="009D1DA0" w:rsidRPr="00C02BEF" w:rsidRDefault="009D1DA0" w:rsidP="009D1DA0">
            <w:pPr>
              <w:spacing w:line="240" w:lineRule="auto"/>
              <w:jc w:val="both"/>
              <w:rPr>
                <w:rFonts w:ascii="Times New Roman" w:hAnsi="Times New Roman" w:cs="Times New Roman"/>
                <w:color w:val="000000"/>
                <w:sz w:val="28"/>
                <w:szCs w:val="28"/>
              </w:rPr>
            </w:pPr>
          </w:p>
        </w:tc>
        <w:tc>
          <w:tcPr>
            <w:tcW w:w="464" w:type="dxa"/>
            <w:shd w:val="clear" w:color="auto" w:fill="auto"/>
          </w:tcPr>
          <w:p w:rsidR="009D1DA0" w:rsidRPr="00C02BEF" w:rsidRDefault="009D1DA0" w:rsidP="009D1DA0">
            <w:pPr>
              <w:spacing w:line="240" w:lineRule="auto"/>
              <w:jc w:val="both"/>
              <w:rPr>
                <w:rFonts w:ascii="Times New Roman" w:hAnsi="Times New Roman" w:cs="Times New Roman"/>
                <w:color w:val="000000"/>
                <w:sz w:val="28"/>
                <w:szCs w:val="28"/>
              </w:rPr>
            </w:pPr>
          </w:p>
        </w:tc>
      </w:tr>
    </w:tbl>
    <w:p w:rsidR="009D1DA0" w:rsidRDefault="009D1DA0" w:rsidP="009D1DA0">
      <w:pPr>
        <w:spacing w:before="48" w:line="240" w:lineRule="auto"/>
        <w:ind w:left="157"/>
        <w:rPr>
          <w:rFonts w:ascii="Times New Roman" w:hAnsi="Times New Roman" w:cs="Times New Roman"/>
          <w:spacing w:val="-1"/>
          <w:sz w:val="28"/>
          <w:szCs w:val="28"/>
        </w:rPr>
      </w:pPr>
      <w:r>
        <w:rPr>
          <w:rFonts w:ascii="Times New Roman" w:hAnsi="Times New Roman" w:cs="Times New Roman"/>
          <w:noProof/>
          <w:sz w:val="28"/>
          <w:szCs w:val="28"/>
        </w:rPr>
        <w:tab/>
      </w:r>
      <w:r>
        <w:rPr>
          <w:rFonts w:ascii="Times New Roman" w:hAnsi="Times New Roman" w:cs="Times New Roman"/>
          <w:spacing w:val="-1"/>
          <w:sz w:val="28"/>
          <w:szCs w:val="28"/>
        </w:rPr>
        <w:t xml:space="preserve">        </w:t>
      </w:r>
    </w:p>
    <w:p w:rsidR="009D1DA0" w:rsidRDefault="009D1DA0" w:rsidP="009D1DA0">
      <w:pPr>
        <w:spacing w:before="48" w:line="240" w:lineRule="auto"/>
        <w:ind w:left="709"/>
        <w:rPr>
          <w:rFonts w:ascii="Times New Roman" w:hAnsi="Times New Roman" w:cs="Times New Roman"/>
          <w:spacing w:val="-1"/>
          <w:sz w:val="28"/>
          <w:szCs w:val="28"/>
        </w:rPr>
      </w:pPr>
      <w:r>
        <w:rPr>
          <w:rFonts w:ascii="Times New Roman" w:hAnsi="Times New Roman" w:cs="Times New Roman"/>
          <w:spacing w:val="-1"/>
          <w:sz w:val="28"/>
          <w:szCs w:val="28"/>
        </w:rPr>
        <w:t xml:space="preserve"> Ответ:</w:t>
      </w:r>
    </w:p>
    <w:p w:rsidR="009D1DA0" w:rsidRDefault="009D1DA0" w:rsidP="009D1DA0">
      <w:pPr>
        <w:spacing w:before="48" w:line="240" w:lineRule="auto"/>
        <w:ind w:left="157"/>
        <w:rPr>
          <w:rFonts w:ascii="Times New Roman" w:hAnsi="Times New Roman" w:cs="Times New Roman"/>
          <w:spacing w:val="-1"/>
          <w:sz w:val="28"/>
          <w:szCs w:val="28"/>
        </w:rPr>
      </w:pPr>
    </w:p>
    <w:p w:rsidR="000C4158" w:rsidRPr="00C02BEF" w:rsidRDefault="000C4158" w:rsidP="009D1DA0">
      <w:pPr>
        <w:tabs>
          <w:tab w:val="left" w:pos="1125"/>
        </w:tabs>
        <w:spacing w:line="240" w:lineRule="auto"/>
        <w:rPr>
          <w:rFonts w:ascii="Times New Roman" w:hAnsi="Times New Roman" w:cs="Times New Roman"/>
          <w:noProof/>
          <w:sz w:val="28"/>
          <w:szCs w:val="28"/>
        </w:rPr>
      </w:pPr>
    </w:p>
    <w:p w:rsidR="000C4158" w:rsidRPr="00C02BEF" w:rsidRDefault="000C4158" w:rsidP="00C02BEF">
      <w:pPr>
        <w:spacing w:line="240" w:lineRule="auto"/>
        <w:rPr>
          <w:rFonts w:ascii="Times New Roman" w:hAnsi="Times New Roman" w:cs="Times New Roman"/>
          <w:noProof/>
          <w:sz w:val="28"/>
          <w:szCs w:val="28"/>
        </w:rPr>
      </w:pPr>
    </w:p>
    <w:p w:rsidR="000C4158" w:rsidRPr="00C02BEF" w:rsidRDefault="000C4158" w:rsidP="00C02BEF">
      <w:pPr>
        <w:spacing w:line="240" w:lineRule="auto"/>
        <w:rPr>
          <w:rFonts w:ascii="Times New Roman" w:hAnsi="Times New Roman" w:cs="Times New Roman"/>
          <w:noProof/>
          <w:sz w:val="28"/>
          <w:szCs w:val="28"/>
        </w:rPr>
      </w:pPr>
    </w:p>
    <w:p w:rsidR="000C4158" w:rsidRPr="00C02BEF" w:rsidRDefault="000C4158" w:rsidP="00C02BEF">
      <w:pPr>
        <w:spacing w:line="240" w:lineRule="auto"/>
        <w:rPr>
          <w:rFonts w:ascii="Times New Roman" w:hAnsi="Times New Roman" w:cs="Times New Roman"/>
          <w:noProof/>
          <w:sz w:val="28"/>
          <w:szCs w:val="28"/>
        </w:rPr>
      </w:pPr>
    </w:p>
    <w:p w:rsidR="000C4158" w:rsidRPr="00C02BEF" w:rsidRDefault="000C4158" w:rsidP="00C02BEF">
      <w:pPr>
        <w:spacing w:line="240" w:lineRule="auto"/>
        <w:rPr>
          <w:rFonts w:ascii="Times New Roman" w:hAnsi="Times New Roman" w:cs="Times New Roman"/>
          <w:noProof/>
          <w:sz w:val="28"/>
          <w:szCs w:val="28"/>
        </w:rPr>
      </w:pPr>
    </w:p>
    <w:p w:rsidR="000C4158" w:rsidRDefault="000C4158" w:rsidP="00C02BEF">
      <w:pPr>
        <w:spacing w:line="240" w:lineRule="auto"/>
        <w:rPr>
          <w:rFonts w:ascii="Times New Roman" w:hAnsi="Times New Roman" w:cs="Times New Roman"/>
          <w:noProof/>
          <w:sz w:val="28"/>
          <w:szCs w:val="28"/>
        </w:rPr>
      </w:pPr>
    </w:p>
    <w:p w:rsidR="009D1DA0" w:rsidRDefault="009D1DA0" w:rsidP="00C02BEF">
      <w:pPr>
        <w:spacing w:line="240" w:lineRule="auto"/>
        <w:rPr>
          <w:rFonts w:ascii="Times New Roman" w:hAnsi="Times New Roman" w:cs="Times New Roman"/>
          <w:noProof/>
          <w:sz w:val="28"/>
          <w:szCs w:val="28"/>
        </w:rPr>
      </w:pPr>
    </w:p>
    <w:p w:rsidR="009D1DA0" w:rsidRDefault="009D1DA0" w:rsidP="00C02BEF">
      <w:pPr>
        <w:spacing w:line="240" w:lineRule="auto"/>
        <w:rPr>
          <w:rFonts w:ascii="Times New Roman" w:hAnsi="Times New Roman" w:cs="Times New Roman"/>
          <w:noProof/>
          <w:sz w:val="28"/>
          <w:szCs w:val="28"/>
        </w:rPr>
      </w:pPr>
    </w:p>
    <w:p w:rsidR="000C4158" w:rsidRPr="00C02BEF" w:rsidRDefault="000C4158" w:rsidP="00C02BEF">
      <w:pPr>
        <w:spacing w:line="240" w:lineRule="auto"/>
        <w:rPr>
          <w:rFonts w:ascii="Times New Roman" w:hAnsi="Times New Roman" w:cs="Times New Roman"/>
          <w:noProof/>
          <w:sz w:val="28"/>
          <w:szCs w:val="28"/>
        </w:rPr>
      </w:pPr>
    </w:p>
    <w:p w:rsidR="000C4158" w:rsidRPr="00C02BEF" w:rsidRDefault="000C4158" w:rsidP="00756B1B">
      <w:pPr>
        <w:pBdr>
          <w:top w:val="single" w:sz="4" w:space="1" w:color="auto"/>
          <w:left w:val="single" w:sz="4" w:space="4" w:color="auto"/>
          <w:bottom w:val="single" w:sz="4" w:space="1" w:color="auto"/>
          <w:right w:val="single" w:sz="4" w:space="4" w:color="auto"/>
        </w:pBdr>
        <w:spacing w:line="240" w:lineRule="auto"/>
        <w:ind w:left="709" w:right="565"/>
        <w:jc w:val="center"/>
        <w:rPr>
          <w:rFonts w:ascii="Times New Roman" w:hAnsi="Times New Roman" w:cs="Times New Roman"/>
          <w:b/>
          <w:noProof/>
          <w:sz w:val="28"/>
          <w:szCs w:val="28"/>
        </w:rPr>
      </w:pPr>
      <w:r w:rsidRPr="00C02BEF">
        <w:rPr>
          <w:rFonts w:ascii="Times New Roman" w:hAnsi="Times New Roman" w:cs="Times New Roman"/>
          <w:b/>
          <w:sz w:val="28"/>
          <w:szCs w:val="28"/>
        </w:rPr>
        <w:t>Рассмотрите схему и выполните задания 8–11</w:t>
      </w:r>
    </w:p>
    <w:p w:rsidR="009044FD" w:rsidRPr="00C02BEF" w:rsidRDefault="00DC38C1" w:rsidP="00756B1B">
      <w:pPr>
        <w:spacing w:line="240" w:lineRule="auto"/>
        <w:ind w:left="1418"/>
        <w:rPr>
          <w:rFonts w:ascii="Times New Roman" w:hAnsi="Times New Roman" w:cs="Times New Roman"/>
          <w:sz w:val="28"/>
          <w:szCs w:val="28"/>
        </w:rPr>
      </w:pPr>
      <w:r w:rsidRPr="00C02BEF">
        <w:rPr>
          <w:rFonts w:ascii="Times New Roman" w:hAnsi="Times New Roman" w:cs="Times New Roman"/>
          <w:noProof/>
          <w:sz w:val="28"/>
          <w:szCs w:val="28"/>
        </w:rPr>
        <w:drawing>
          <wp:inline distT="0" distB="0" distL="0" distR="0">
            <wp:extent cx="4695825" cy="3895725"/>
            <wp:effectExtent l="19050" t="0" r="9525" b="0"/>
            <wp:docPr id="8" name="Рисунок 8" descr="https://hist-ege.sdamgia.ru/get_file?id=8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hist-ege.sdamgia.ru/get_file?id=8326"/>
                    <pic:cNvPicPr>
                      <a:picLocks noChangeAspect="1" noChangeArrowheads="1"/>
                    </pic:cNvPicPr>
                  </pic:nvPicPr>
                  <pic:blipFill>
                    <a:blip r:embed="rId9"/>
                    <a:srcRect/>
                    <a:stretch>
                      <a:fillRect/>
                    </a:stretch>
                  </pic:blipFill>
                  <pic:spPr bwMode="auto">
                    <a:xfrm>
                      <a:off x="0" y="0"/>
                      <a:ext cx="4695825" cy="3895725"/>
                    </a:xfrm>
                    <a:prstGeom prst="rect">
                      <a:avLst/>
                    </a:prstGeom>
                    <a:noFill/>
                    <a:ln w="9525">
                      <a:noFill/>
                      <a:miter lim="800000"/>
                      <a:headEnd/>
                      <a:tailEnd/>
                    </a:ln>
                  </pic:spPr>
                </pic:pic>
              </a:graphicData>
            </a:graphic>
          </wp:inline>
        </w:drawing>
      </w:r>
    </w:p>
    <w:p w:rsidR="00C02BEF" w:rsidRPr="00C02BEF" w:rsidRDefault="006C258F" w:rsidP="00756B1B">
      <w:pPr>
        <w:pStyle w:val="leftmargin"/>
        <w:shd w:val="clear" w:color="auto" w:fill="FFFFFF"/>
        <w:spacing w:before="0" w:beforeAutospacing="0" w:after="0" w:afterAutospacing="0"/>
        <w:ind w:left="360"/>
        <w:jc w:val="both"/>
        <w:rPr>
          <w:color w:val="000000"/>
          <w:sz w:val="28"/>
          <w:szCs w:val="28"/>
        </w:rPr>
      </w:pPr>
      <w:r>
        <w:rPr>
          <w:noProof/>
          <w:color w:val="000000"/>
          <w:sz w:val="28"/>
          <w:szCs w:val="28"/>
        </w:rPr>
        <w:pict>
          <v:rect id="_x0000_s1048" style="position:absolute;left:0;text-align:left;margin-left:-15.55pt;margin-top:16.85pt;width:36.75pt;height:23.25pt;z-index:251673600">
            <v:textbox>
              <w:txbxContent>
                <w:p w:rsidR="00756B1B" w:rsidRPr="0020377C" w:rsidRDefault="00756B1B" w:rsidP="00756B1B">
                  <w:pPr>
                    <w:jc w:val="center"/>
                    <w:rPr>
                      <w:rFonts w:ascii="Times New Roman" w:hAnsi="Times New Roman" w:cs="Times New Roman"/>
                      <w:b/>
                      <w:sz w:val="28"/>
                      <w:szCs w:val="28"/>
                    </w:rPr>
                  </w:pPr>
                  <w:r w:rsidRPr="0020377C">
                    <w:rPr>
                      <w:rFonts w:ascii="Times New Roman" w:hAnsi="Times New Roman" w:cs="Times New Roman"/>
                      <w:b/>
                      <w:sz w:val="28"/>
                      <w:szCs w:val="28"/>
                    </w:rPr>
                    <w:t>8</w:t>
                  </w:r>
                </w:p>
              </w:txbxContent>
            </v:textbox>
          </v:rect>
        </w:pict>
      </w:r>
    </w:p>
    <w:p w:rsidR="00DC38C1" w:rsidRPr="00C02BEF" w:rsidRDefault="00DC38C1" w:rsidP="00756B1B">
      <w:pPr>
        <w:pStyle w:val="leftmargin"/>
        <w:shd w:val="clear" w:color="auto" w:fill="FFFFFF"/>
        <w:spacing w:before="0" w:beforeAutospacing="0" w:after="0" w:afterAutospacing="0"/>
        <w:ind w:left="567" w:right="423"/>
        <w:jc w:val="both"/>
        <w:rPr>
          <w:color w:val="000000"/>
          <w:sz w:val="28"/>
          <w:szCs w:val="28"/>
        </w:rPr>
      </w:pPr>
      <w:r w:rsidRPr="00C02BEF">
        <w:rPr>
          <w:color w:val="000000"/>
          <w:sz w:val="28"/>
          <w:szCs w:val="28"/>
        </w:rPr>
        <w:t>Назовите монарха (имя и порядковый номер словами, например ИванТретий), в чьё правление шла война, события которой обозначены на данной схеме.</w:t>
      </w:r>
    </w:p>
    <w:p w:rsidR="00756B1B" w:rsidRPr="00756B1B" w:rsidRDefault="00756B1B" w:rsidP="00756B1B">
      <w:pPr>
        <w:pStyle w:val="leftmargin"/>
        <w:shd w:val="clear" w:color="auto" w:fill="FFFFFF"/>
        <w:spacing w:before="0" w:beforeAutospacing="0" w:after="0" w:afterAutospacing="0"/>
        <w:ind w:left="426" w:right="423" w:firstLine="375"/>
        <w:jc w:val="both"/>
        <w:rPr>
          <w:color w:val="000000"/>
          <w:sz w:val="14"/>
          <w:szCs w:val="14"/>
        </w:rPr>
      </w:pPr>
    </w:p>
    <w:p w:rsidR="006E34E0" w:rsidRPr="00C02BEF" w:rsidRDefault="00756B1B" w:rsidP="00756B1B">
      <w:pPr>
        <w:pStyle w:val="leftmargin"/>
        <w:shd w:val="clear" w:color="auto" w:fill="FFFFFF"/>
        <w:spacing w:before="0" w:beforeAutospacing="0" w:after="0" w:afterAutospacing="0"/>
        <w:ind w:left="426" w:right="423"/>
        <w:jc w:val="both"/>
        <w:rPr>
          <w:color w:val="000000"/>
          <w:sz w:val="28"/>
          <w:szCs w:val="28"/>
        </w:rPr>
      </w:pPr>
      <w:r>
        <w:rPr>
          <w:color w:val="000000"/>
          <w:sz w:val="28"/>
          <w:szCs w:val="28"/>
        </w:rPr>
        <w:t xml:space="preserve">  </w:t>
      </w:r>
      <w:r w:rsidR="006E34E0" w:rsidRPr="00C02BEF">
        <w:rPr>
          <w:color w:val="000000"/>
          <w:sz w:val="28"/>
          <w:szCs w:val="28"/>
        </w:rPr>
        <w:t>Ответ________________________</w:t>
      </w:r>
      <w:r>
        <w:rPr>
          <w:color w:val="000000"/>
          <w:sz w:val="28"/>
          <w:szCs w:val="28"/>
        </w:rPr>
        <w:t>.</w:t>
      </w:r>
    </w:p>
    <w:p w:rsidR="00DC38C1" w:rsidRPr="00C02BEF" w:rsidRDefault="006C258F" w:rsidP="00C02BEF">
      <w:pPr>
        <w:pStyle w:val="leftmargin"/>
        <w:shd w:val="clear" w:color="auto" w:fill="FFFFFF"/>
        <w:spacing w:before="0" w:beforeAutospacing="0" w:after="0" w:afterAutospacing="0"/>
        <w:ind w:firstLine="375"/>
        <w:jc w:val="both"/>
        <w:rPr>
          <w:color w:val="000000"/>
          <w:sz w:val="28"/>
          <w:szCs w:val="28"/>
        </w:rPr>
      </w:pPr>
      <w:r>
        <w:rPr>
          <w:noProof/>
          <w:color w:val="000000"/>
          <w:sz w:val="28"/>
          <w:szCs w:val="28"/>
        </w:rPr>
        <w:pict>
          <v:rect id="_x0000_s1049" style="position:absolute;left:0;text-align:left;margin-left:-17.05pt;margin-top:17.55pt;width:36.75pt;height:23.25pt;z-index:251674624">
            <v:textbox>
              <w:txbxContent>
                <w:p w:rsidR="00756B1B" w:rsidRPr="0020377C" w:rsidRDefault="00756B1B" w:rsidP="00756B1B">
                  <w:pPr>
                    <w:jc w:val="center"/>
                    <w:rPr>
                      <w:rFonts w:ascii="Times New Roman" w:hAnsi="Times New Roman" w:cs="Times New Roman"/>
                      <w:b/>
                      <w:sz w:val="28"/>
                      <w:szCs w:val="28"/>
                    </w:rPr>
                  </w:pPr>
                  <w:r w:rsidRPr="0020377C">
                    <w:rPr>
                      <w:rFonts w:ascii="Times New Roman" w:hAnsi="Times New Roman" w:cs="Times New Roman"/>
                      <w:b/>
                      <w:sz w:val="28"/>
                      <w:szCs w:val="28"/>
                    </w:rPr>
                    <w:t>9</w:t>
                  </w:r>
                </w:p>
              </w:txbxContent>
            </v:textbox>
          </v:rect>
        </w:pict>
      </w:r>
    </w:p>
    <w:p w:rsidR="00DC38C1" w:rsidRPr="00C02BEF" w:rsidRDefault="00DC38C1" w:rsidP="00756B1B">
      <w:pPr>
        <w:pStyle w:val="leftmargin"/>
        <w:shd w:val="clear" w:color="auto" w:fill="FFFFFF"/>
        <w:spacing w:before="0" w:beforeAutospacing="0" w:after="0" w:afterAutospacing="0"/>
        <w:ind w:left="567" w:right="423"/>
        <w:jc w:val="both"/>
        <w:rPr>
          <w:color w:val="000000"/>
          <w:sz w:val="28"/>
          <w:szCs w:val="28"/>
        </w:rPr>
      </w:pPr>
      <w:r w:rsidRPr="00C02BEF">
        <w:rPr>
          <w:color w:val="000000"/>
          <w:sz w:val="28"/>
          <w:szCs w:val="28"/>
        </w:rPr>
        <w:t>Назовите фамилию государственного деятеля, получившего почётный титул за присоединение и освоение территорий, обозначенных на схеме цифрой «2».</w:t>
      </w:r>
    </w:p>
    <w:p w:rsidR="00756B1B" w:rsidRPr="00756B1B" w:rsidRDefault="00756B1B" w:rsidP="00756B1B">
      <w:pPr>
        <w:pStyle w:val="leftmargin"/>
        <w:shd w:val="clear" w:color="auto" w:fill="FFFFFF"/>
        <w:spacing w:before="0" w:beforeAutospacing="0" w:after="0" w:afterAutospacing="0"/>
        <w:ind w:left="567" w:right="423" w:firstLine="375"/>
        <w:jc w:val="both"/>
        <w:rPr>
          <w:color w:val="000000"/>
          <w:sz w:val="10"/>
          <w:szCs w:val="10"/>
        </w:rPr>
      </w:pPr>
    </w:p>
    <w:p w:rsidR="006E34E0" w:rsidRPr="00C02BEF" w:rsidRDefault="00756B1B" w:rsidP="00756B1B">
      <w:pPr>
        <w:pStyle w:val="leftmargin"/>
        <w:shd w:val="clear" w:color="auto" w:fill="FFFFFF"/>
        <w:spacing w:before="0" w:beforeAutospacing="0" w:after="0" w:afterAutospacing="0"/>
        <w:ind w:left="567" w:right="423"/>
        <w:jc w:val="both"/>
        <w:rPr>
          <w:color w:val="000000"/>
          <w:sz w:val="28"/>
          <w:szCs w:val="28"/>
        </w:rPr>
      </w:pPr>
      <w:r>
        <w:rPr>
          <w:color w:val="000000"/>
          <w:sz w:val="28"/>
          <w:szCs w:val="28"/>
        </w:rPr>
        <w:t>Ответ_______________________</w:t>
      </w:r>
      <w:r w:rsidR="006E34E0" w:rsidRPr="00C02BEF">
        <w:rPr>
          <w:color w:val="000000"/>
          <w:sz w:val="28"/>
          <w:szCs w:val="28"/>
        </w:rPr>
        <w:t>_</w:t>
      </w:r>
      <w:r>
        <w:rPr>
          <w:color w:val="000000"/>
          <w:sz w:val="28"/>
          <w:szCs w:val="28"/>
        </w:rPr>
        <w:t>.</w:t>
      </w:r>
    </w:p>
    <w:p w:rsidR="00DC38C1" w:rsidRPr="00C02BEF" w:rsidRDefault="006C258F" w:rsidP="00C02BEF">
      <w:pPr>
        <w:spacing w:line="240" w:lineRule="auto"/>
        <w:rPr>
          <w:rFonts w:ascii="Times New Roman" w:hAnsi="Times New Roman" w:cs="Times New Roman"/>
          <w:sz w:val="28"/>
          <w:szCs w:val="28"/>
        </w:rPr>
      </w:pPr>
      <w:r>
        <w:rPr>
          <w:noProof/>
          <w:color w:val="000000"/>
          <w:sz w:val="28"/>
          <w:szCs w:val="28"/>
        </w:rPr>
        <w:pict>
          <v:rect id="_x0000_s1050" style="position:absolute;margin-left:-17.8pt;margin-top:28.05pt;width:36.75pt;height:23.25pt;z-index:251675648">
            <v:textbox style="mso-next-textbox:#_x0000_s1050">
              <w:txbxContent>
                <w:p w:rsidR="00756B1B" w:rsidRPr="0020377C" w:rsidRDefault="00756B1B" w:rsidP="00756B1B">
                  <w:pPr>
                    <w:jc w:val="center"/>
                    <w:rPr>
                      <w:rFonts w:ascii="Times New Roman" w:hAnsi="Times New Roman" w:cs="Times New Roman"/>
                      <w:b/>
                      <w:sz w:val="27"/>
                      <w:szCs w:val="27"/>
                    </w:rPr>
                  </w:pPr>
                  <w:r w:rsidRPr="0020377C">
                    <w:rPr>
                      <w:rFonts w:ascii="Times New Roman" w:hAnsi="Times New Roman" w:cs="Times New Roman"/>
                      <w:b/>
                      <w:sz w:val="27"/>
                      <w:szCs w:val="27"/>
                    </w:rPr>
                    <w:t>10</w:t>
                  </w:r>
                </w:p>
              </w:txbxContent>
            </v:textbox>
          </v:rect>
        </w:pict>
      </w:r>
    </w:p>
    <w:p w:rsidR="00DC38C1" w:rsidRPr="00C02BEF" w:rsidRDefault="00DC38C1" w:rsidP="00756B1B">
      <w:pPr>
        <w:pStyle w:val="leftmargin"/>
        <w:shd w:val="clear" w:color="auto" w:fill="FFFFFF"/>
        <w:spacing w:before="0" w:beforeAutospacing="0" w:after="0" w:afterAutospacing="0"/>
        <w:ind w:left="567" w:right="423"/>
        <w:jc w:val="both"/>
        <w:rPr>
          <w:color w:val="000000"/>
          <w:sz w:val="28"/>
          <w:szCs w:val="28"/>
        </w:rPr>
      </w:pPr>
      <w:r w:rsidRPr="00C02BEF">
        <w:rPr>
          <w:color w:val="000000"/>
          <w:sz w:val="28"/>
          <w:szCs w:val="28"/>
        </w:rPr>
        <w:t>Прочтите текст о событиях, отражённых на схеме, и, используя схему, укажите название города, которое пропущено в этом тексте.</w:t>
      </w:r>
    </w:p>
    <w:p w:rsidR="006F3D5A" w:rsidRPr="00C02BEF" w:rsidRDefault="006E34E0" w:rsidP="00756B1B">
      <w:pPr>
        <w:pStyle w:val="leftmargin"/>
        <w:shd w:val="clear" w:color="auto" w:fill="FFFFFF"/>
        <w:spacing w:before="0" w:beforeAutospacing="0" w:after="0" w:afterAutospacing="0"/>
        <w:ind w:left="567" w:right="423" w:firstLine="375"/>
        <w:jc w:val="both"/>
        <w:rPr>
          <w:color w:val="000000" w:themeColor="text1"/>
          <w:sz w:val="28"/>
          <w:szCs w:val="28"/>
          <w:shd w:val="clear" w:color="auto" w:fill="FFFFFF"/>
        </w:rPr>
      </w:pPr>
      <w:r w:rsidRPr="00C02BEF">
        <w:rPr>
          <w:color w:val="000000" w:themeColor="text1"/>
          <w:sz w:val="28"/>
          <w:szCs w:val="28"/>
          <w:shd w:val="clear" w:color="auto" w:fill="FFFFFF"/>
        </w:rPr>
        <w:t> «В июне 1773 г. войска Румянцева перешли Дунай и осадили крепость Силистрия (Силистра), но из-за недостатка сил были вскоре вынуждены отойти обратно. Безрезультатно окончились также попытки активных действий русских за Дунаем в сентябре–октябре против крепостей ___________ и Шумлы».</w:t>
      </w:r>
    </w:p>
    <w:p w:rsidR="00756B1B" w:rsidRDefault="00756B1B" w:rsidP="00C02BEF">
      <w:pPr>
        <w:pStyle w:val="leftmargin"/>
        <w:shd w:val="clear" w:color="auto" w:fill="FFFFFF"/>
        <w:spacing w:before="0" w:beforeAutospacing="0" w:after="0" w:afterAutospacing="0"/>
        <w:ind w:firstLine="375"/>
        <w:jc w:val="both"/>
        <w:rPr>
          <w:color w:val="000000" w:themeColor="text1"/>
          <w:sz w:val="28"/>
          <w:szCs w:val="28"/>
          <w:shd w:val="clear" w:color="auto" w:fill="FFFFFF"/>
        </w:rPr>
      </w:pPr>
    </w:p>
    <w:p w:rsidR="006E34E0" w:rsidRPr="00C02BEF" w:rsidRDefault="00756B1B" w:rsidP="00C02BEF">
      <w:pPr>
        <w:pStyle w:val="leftmargin"/>
        <w:shd w:val="clear" w:color="auto" w:fill="FFFFFF"/>
        <w:spacing w:before="0" w:beforeAutospacing="0" w:after="0" w:afterAutospacing="0"/>
        <w:ind w:firstLine="375"/>
        <w:jc w:val="both"/>
        <w:rPr>
          <w:color w:val="000000" w:themeColor="text1"/>
          <w:sz w:val="28"/>
          <w:szCs w:val="28"/>
        </w:rPr>
      </w:pPr>
      <w:r>
        <w:rPr>
          <w:color w:val="000000" w:themeColor="text1"/>
          <w:sz w:val="28"/>
          <w:szCs w:val="28"/>
          <w:shd w:val="clear" w:color="auto" w:fill="FFFFFF"/>
        </w:rPr>
        <w:t xml:space="preserve">   Ответ________________________.</w:t>
      </w:r>
    </w:p>
    <w:p w:rsidR="00B25FBF" w:rsidRPr="00C02BEF" w:rsidRDefault="00B25FBF" w:rsidP="00C02BEF">
      <w:pPr>
        <w:pStyle w:val="leftmargin"/>
        <w:shd w:val="clear" w:color="auto" w:fill="FFFFFF"/>
        <w:spacing w:before="0" w:beforeAutospacing="0" w:after="0" w:afterAutospacing="0"/>
        <w:ind w:firstLine="375"/>
        <w:jc w:val="both"/>
        <w:rPr>
          <w:color w:val="000000"/>
          <w:sz w:val="28"/>
          <w:szCs w:val="28"/>
        </w:rPr>
      </w:pPr>
    </w:p>
    <w:p w:rsidR="00756B1B" w:rsidRDefault="00756B1B" w:rsidP="00756B1B">
      <w:pPr>
        <w:pStyle w:val="leftmargin"/>
        <w:shd w:val="clear" w:color="auto" w:fill="FFFFFF"/>
        <w:spacing w:before="0" w:beforeAutospacing="0" w:after="0" w:afterAutospacing="0"/>
        <w:ind w:left="360"/>
        <w:jc w:val="both"/>
        <w:rPr>
          <w:color w:val="000000"/>
          <w:sz w:val="28"/>
          <w:szCs w:val="28"/>
        </w:rPr>
      </w:pPr>
    </w:p>
    <w:p w:rsidR="00756B1B" w:rsidRDefault="006C258F" w:rsidP="00756B1B">
      <w:pPr>
        <w:pStyle w:val="leftmargin"/>
        <w:shd w:val="clear" w:color="auto" w:fill="FFFFFF"/>
        <w:spacing w:before="0" w:beforeAutospacing="0" w:after="0" w:afterAutospacing="0"/>
        <w:ind w:left="360"/>
        <w:jc w:val="both"/>
        <w:rPr>
          <w:color w:val="000000"/>
          <w:sz w:val="28"/>
          <w:szCs w:val="28"/>
        </w:rPr>
      </w:pPr>
      <w:r>
        <w:rPr>
          <w:noProof/>
          <w:color w:val="000000"/>
          <w:sz w:val="28"/>
          <w:szCs w:val="28"/>
        </w:rPr>
        <w:pict>
          <v:rect id="_x0000_s1051" style="position:absolute;left:0;text-align:left;margin-left:-8.8pt;margin-top:18.7pt;width:36.75pt;height:23.25pt;z-index:251676672">
            <v:textbox style="mso-next-textbox:#_x0000_s1051">
              <w:txbxContent>
                <w:p w:rsidR="00771E70" w:rsidRPr="0020377C" w:rsidRDefault="00771E70" w:rsidP="00771E70">
                  <w:pPr>
                    <w:jc w:val="center"/>
                    <w:rPr>
                      <w:rFonts w:ascii="Times New Roman" w:hAnsi="Times New Roman" w:cs="Times New Roman"/>
                      <w:b/>
                      <w:sz w:val="27"/>
                      <w:szCs w:val="27"/>
                    </w:rPr>
                  </w:pPr>
                  <w:r w:rsidRPr="0020377C">
                    <w:rPr>
                      <w:rFonts w:ascii="Times New Roman" w:hAnsi="Times New Roman" w:cs="Times New Roman"/>
                      <w:b/>
                      <w:sz w:val="27"/>
                      <w:szCs w:val="27"/>
                    </w:rPr>
                    <w:t>11</w:t>
                  </w:r>
                </w:p>
              </w:txbxContent>
            </v:textbox>
          </v:rect>
        </w:pict>
      </w:r>
    </w:p>
    <w:p w:rsidR="00DC38C1" w:rsidRPr="00C02BEF" w:rsidRDefault="00DC38C1" w:rsidP="00771E70">
      <w:pPr>
        <w:pStyle w:val="leftmargin"/>
        <w:shd w:val="clear" w:color="auto" w:fill="FFFFFF"/>
        <w:spacing w:before="0" w:beforeAutospacing="0" w:after="0" w:afterAutospacing="0"/>
        <w:ind w:left="709" w:right="281"/>
        <w:jc w:val="both"/>
        <w:rPr>
          <w:color w:val="000000"/>
          <w:sz w:val="28"/>
          <w:szCs w:val="28"/>
        </w:rPr>
      </w:pPr>
      <w:r w:rsidRPr="00C02BEF">
        <w:rPr>
          <w:color w:val="000000"/>
          <w:sz w:val="28"/>
          <w:szCs w:val="28"/>
        </w:rPr>
        <w:t>Какие суждения, относящиеся к событиям, обозначенным на схеме, являются верными? Запишите в таблицу цифры, под которыми они указаны.</w:t>
      </w:r>
    </w:p>
    <w:p w:rsidR="00DC38C1" w:rsidRPr="00C02BEF" w:rsidRDefault="00DC38C1" w:rsidP="00771E70">
      <w:pPr>
        <w:pStyle w:val="a8"/>
        <w:shd w:val="clear" w:color="auto" w:fill="FFFFFF"/>
        <w:spacing w:before="0" w:beforeAutospacing="0" w:after="0" w:afterAutospacing="0"/>
        <w:ind w:left="709" w:right="281"/>
        <w:jc w:val="both"/>
        <w:rPr>
          <w:color w:val="000000"/>
          <w:sz w:val="28"/>
          <w:szCs w:val="28"/>
        </w:rPr>
      </w:pPr>
      <w:r w:rsidRPr="00C02BEF">
        <w:rPr>
          <w:color w:val="000000"/>
          <w:sz w:val="28"/>
          <w:szCs w:val="28"/>
        </w:rPr>
        <w:t> </w:t>
      </w:r>
    </w:p>
    <w:p w:rsidR="00DC38C1" w:rsidRPr="00C02BEF" w:rsidRDefault="00DC38C1" w:rsidP="00771E70">
      <w:pPr>
        <w:pStyle w:val="leftmargin"/>
        <w:shd w:val="clear" w:color="auto" w:fill="FFFFFF"/>
        <w:spacing w:before="0" w:beforeAutospacing="0" w:after="0" w:afterAutospacing="0"/>
        <w:ind w:left="1134" w:right="281" w:hanging="425"/>
        <w:jc w:val="both"/>
        <w:rPr>
          <w:color w:val="000000"/>
          <w:sz w:val="28"/>
          <w:szCs w:val="28"/>
        </w:rPr>
      </w:pPr>
      <w:r w:rsidRPr="00C02BEF">
        <w:rPr>
          <w:color w:val="000000"/>
          <w:sz w:val="28"/>
          <w:szCs w:val="28"/>
        </w:rPr>
        <w:t>1) В результате этой войны Россия утратила заштрихованные на схеме территории.</w:t>
      </w:r>
    </w:p>
    <w:p w:rsidR="00DC38C1" w:rsidRPr="00C02BEF" w:rsidRDefault="00DC38C1" w:rsidP="00771E70">
      <w:pPr>
        <w:pStyle w:val="leftmargin"/>
        <w:shd w:val="clear" w:color="auto" w:fill="FFFFFF"/>
        <w:spacing w:before="0" w:beforeAutospacing="0" w:after="0" w:afterAutospacing="0"/>
        <w:ind w:left="1134" w:right="281" w:hanging="425"/>
        <w:jc w:val="both"/>
        <w:rPr>
          <w:color w:val="000000"/>
          <w:sz w:val="28"/>
          <w:szCs w:val="28"/>
        </w:rPr>
      </w:pPr>
      <w:r w:rsidRPr="00C02BEF">
        <w:rPr>
          <w:color w:val="000000"/>
          <w:sz w:val="28"/>
          <w:szCs w:val="28"/>
        </w:rPr>
        <w:t>2) Начало войны, события которой изображены на данной схеме, стало предлогом для прекращения деятельности Уложенной комиссии.</w:t>
      </w:r>
    </w:p>
    <w:p w:rsidR="00DC38C1" w:rsidRPr="00C02BEF" w:rsidRDefault="00DC38C1" w:rsidP="00771E70">
      <w:pPr>
        <w:pStyle w:val="leftmargin"/>
        <w:shd w:val="clear" w:color="auto" w:fill="FFFFFF"/>
        <w:spacing w:before="0" w:beforeAutospacing="0" w:after="0" w:afterAutospacing="0"/>
        <w:ind w:left="1134" w:right="281" w:hanging="425"/>
        <w:jc w:val="both"/>
        <w:rPr>
          <w:color w:val="000000"/>
          <w:sz w:val="28"/>
          <w:szCs w:val="28"/>
        </w:rPr>
      </w:pPr>
      <w:r w:rsidRPr="00C02BEF">
        <w:rPr>
          <w:color w:val="000000"/>
          <w:sz w:val="28"/>
          <w:szCs w:val="28"/>
        </w:rPr>
        <w:t>3) После завершения войны, события которой обозначены на данной схеме, Россия стала империей.</w:t>
      </w:r>
    </w:p>
    <w:p w:rsidR="00DC38C1" w:rsidRPr="00C02BEF" w:rsidRDefault="00DC38C1" w:rsidP="00771E70">
      <w:pPr>
        <w:pStyle w:val="leftmargin"/>
        <w:shd w:val="clear" w:color="auto" w:fill="FFFFFF"/>
        <w:spacing w:before="0" w:beforeAutospacing="0" w:after="0" w:afterAutospacing="0"/>
        <w:ind w:left="1134" w:right="281" w:hanging="425"/>
        <w:jc w:val="both"/>
        <w:rPr>
          <w:color w:val="000000"/>
          <w:sz w:val="28"/>
          <w:szCs w:val="28"/>
        </w:rPr>
      </w:pPr>
      <w:r w:rsidRPr="00C02BEF">
        <w:rPr>
          <w:color w:val="000000"/>
          <w:sz w:val="28"/>
          <w:szCs w:val="28"/>
        </w:rPr>
        <w:t>4) Мирный договор, завершивший войну, события которой обозначены на данной схеме, был подписан в городе, отмеченном цифрой «1».</w:t>
      </w:r>
    </w:p>
    <w:p w:rsidR="00DC38C1" w:rsidRPr="00C02BEF" w:rsidRDefault="00DC38C1" w:rsidP="00771E70">
      <w:pPr>
        <w:pStyle w:val="leftmargin"/>
        <w:shd w:val="clear" w:color="auto" w:fill="FFFFFF"/>
        <w:spacing w:before="0" w:beforeAutospacing="0" w:after="0" w:afterAutospacing="0"/>
        <w:ind w:left="1134" w:right="281" w:hanging="425"/>
        <w:jc w:val="both"/>
        <w:rPr>
          <w:color w:val="000000"/>
          <w:sz w:val="28"/>
          <w:szCs w:val="28"/>
        </w:rPr>
      </w:pPr>
      <w:r w:rsidRPr="00C02BEF">
        <w:rPr>
          <w:color w:val="000000"/>
          <w:sz w:val="28"/>
          <w:szCs w:val="28"/>
        </w:rPr>
        <w:t>5) Следствием войны, события которой изображены на данной схеме, стало получение Россией выхода к Чёрному морю.</w:t>
      </w:r>
    </w:p>
    <w:p w:rsidR="00DC38C1" w:rsidRPr="00C02BEF" w:rsidRDefault="00DC38C1" w:rsidP="00771E70">
      <w:pPr>
        <w:pStyle w:val="leftmargin"/>
        <w:shd w:val="clear" w:color="auto" w:fill="FFFFFF"/>
        <w:spacing w:before="0" w:beforeAutospacing="0" w:after="0" w:afterAutospacing="0"/>
        <w:ind w:left="1134" w:right="281" w:hanging="425"/>
        <w:jc w:val="both"/>
        <w:rPr>
          <w:color w:val="000000"/>
          <w:sz w:val="28"/>
          <w:szCs w:val="28"/>
        </w:rPr>
      </w:pPr>
      <w:r w:rsidRPr="00C02BEF">
        <w:rPr>
          <w:color w:val="000000"/>
          <w:sz w:val="28"/>
          <w:szCs w:val="28"/>
        </w:rPr>
        <w:t>6) Участниками событий данной войны были А. Орлов и П. Румянцев.</w:t>
      </w:r>
    </w:p>
    <w:p w:rsidR="00DC38C1" w:rsidRPr="00C02BEF" w:rsidRDefault="00DC38C1" w:rsidP="00771E70">
      <w:pPr>
        <w:spacing w:line="240" w:lineRule="auto"/>
        <w:ind w:left="1134" w:hanging="425"/>
        <w:rPr>
          <w:rFonts w:ascii="Times New Roman" w:hAnsi="Times New Roman" w:cs="Times New Roman"/>
          <w:sz w:val="28"/>
          <w:szCs w:val="28"/>
        </w:rPr>
      </w:pPr>
    </w:p>
    <w:p w:rsidR="00771E70" w:rsidRPr="00C02BEF" w:rsidRDefault="00771E70" w:rsidP="00771E70">
      <w:pPr>
        <w:pStyle w:val="leftmargin"/>
        <w:shd w:val="clear" w:color="auto" w:fill="FFFFFF"/>
        <w:spacing w:before="0" w:beforeAutospacing="0" w:after="0" w:afterAutospacing="0"/>
        <w:ind w:left="284" w:firstLine="375"/>
        <w:jc w:val="both"/>
        <w:rPr>
          <w:color w:val="000000" w:themeColor="text1"/>
          <w:sz w:val="28"/>
          <w:szCs w:val="28"/>
        </w:rPr>
      </w:pPr>
      <w:r>
        <w:rPr>
          <w:color w:val="000000" w:themeColor="text1"/>
          <w:sz w:val="28"/>
          <w:szCs w:val="28"/>
          <w:shd w:val="clear" w:color="auto" w:fill="FFFFFF"/>
        </w:rPr>
        <w:t>Ответ________________________.</w:t>
      </w:r>
    </w:p>
    <w:p w:rsidR="00A575C5" w:rsidRPr="00C02BEF" w:rsidRDefault="00A575C5" w:rsidP="00C02BEF">
      <w:pPr>
        <w:spacing w:line="240" w:lineRule="auto"/>
        <w:rPr>
          <w:rFonts w:ascii="Times New Roman" w:hAnsi="Times New Roman" w:cs="Times New Roman"/>
          <w:b/>
          <w:sz w:val="28"/>
          <w:szCs w:val="28"/>
        </w:rPr>
      </w:pPr>
    </w:p>
    <w:p w:rsidR="00771E70" w:rsidRDefault="006C258F" w:rsidP="00771E70">
      <w:pPr>
        <w:pStyle w:val="a8"/>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ind w:left="851" w:right="281"/>
        <w:jc w:val="both"/>
        <w:rPr>
          <w:b/>
          <w:i/>
          <w:color w:val="252525"/>
          <w:sz w:val="28"/>
          <w:szCs w:val="28"/>
        </w:rPr>
      </w:pPr>
      <w:r>
        <w:rPr>
          <w:b/>
          <w:noProof/>
          <w:sz w:val="28"/>
          <w:szCs w:val="28"/>
        </w:rPr>
        <w:pict>
          <v:group id="_x0000_s1052" style="position:absolute;left:0;text-align:left;margin-left:-8.8pt;margin-top:9.45pt;width:38.85pt;height:41.15pt;z-index:251677696" coordorigin="8341,5292" coordsize="729,663">
            <v:oval id="_x0000_s1053" style="position:absolute;left:8341;top:5292;width:729;height:663" strokeweight="3pt"/>
            <v:shapetype id="_x0000_t202" coordsize="21600,21600" o:spt="202" path="m,l,21600r21600,l21600,xe">
              <v:stroke joinstyle="miter"/>
              <v:path gradientshapeok="t" o:connecttype="rect"/>
            </v:shapetype>
            <v:shape id="_x0000_s1054" type="#_x0000_t202" style="position:absolute;left:8528;top:5461;width:412;height:355" stroked="f">
              <v:textbox style="mso-next-textbox:#_x0000_s1054">
                <w:txbxContent>
                  <w:p w:rsidR="00AB2E08" w:rsidRPr="00B57E51" w:rsidRDefault="00AB2E08" w:rsidP="00AB2E08">
                    <w:pPr>
                      <w:rPr>
                        <w:rFonts w:ascii="Times New Roman" w:hAnsi="Times New Roman" w:cs="Times New Roman"/>
                        <w:b/>
                        <w:sz w:val="28"/>
                        <w:szCs w:val="28"/>
                      </w:rPr>
                    </w:pPr>
                    <w:r w:rsidRPr="00B57E51">
                      <w:rPr>
                        <w:rFonts w:ascii="Times New Roman" w:hAnsi="Times New Roman" w:cs="Times New Roman"/>
                        <w:b/>
                        <w:sz w:val="28"/>
                        <w:szCs w:val="28"/>
                      </w:rPr>
                      <w:t>!</w:t>
                    </w:r>
                  </w:p>
                </w:txbxContent>
              </v:textbox>
            </v:shape>
          </v:group>
        </w:pict>
      </w:r>
      <w:r w:rsidR="00771E70">
        <w:rPr>
          <w:b/>
          <w:i/>
          <w:color w:val="252525"/>
          <w:sz w:val="28"/>
          <w:szCs w:val="28"/>
        </w:rPr>
        <w:t>Не забудьте перенести все ответы в бланк ответов № 1 в соответствии с инструкцией по выполнению работы.</w:t>
      </w:r>
    </w:p>
    <w:p w:rsidR="00771E70" w:rsidRPr="00004B20" w:rsidRDefault="00771E70" w:rsidP="00771E70">
      <w:pPr>
        <w:pStyle w:val="a8"/>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ind w:left="851" w:right="281"/>
        <w:jc w:val="both"/>
        <w:rPr>
          <w:b/>
          <w:i/>
          <w:color w:val="252525"/>
          <w:sz w:val="28"/>
          <w:szCs w:val="28"/>
        </w:rPr>
      </w:pPr>
      <w:r>
        <w:rPr>
          <w:b/>
          <w:i/>
          <w:color w:val="252525"/>
          <w:sz w:val="28"/>
          <w:szCs w:val="28"/>
        </w:rPr>
        <w:t>Проверьте, чтобы каждый ответ был записан в строке с номером соответствующего задания.</w:t>
      </w:r>
    </w:p>
    <w:p w:rsidR="00A575C5" w:rsidRDefault="00A575C5" w:rsidP="00C02BEF">
      <w:pPr>
        <w:spacing w:line="240" w:lineRule="auto"/>
        <w:rPr>
          <w:rFonts w:ascii="Times New Roman" w:hAnsi="Times New Roman" w:cs="Times New Roman"/>
          <w:b/>
          <w:sz w:val="28"/>
          <w:szCs w:val="28"/>
        </w:rPr>
      </w:pPr>
    </w:p>
    <w:p w:rsidR="00AB2E08" w:rsidRDefault="00AB2E08" w:rsidP="00AB2E08">
      <w:pPr>
        <w:spacing w:line="240" w:lineRule="auto"/>
        <w:jc w:val="center"/>
        <w:rPr>
          <w:rFonts w:ascii="Times New Roman" w:hAnsi="Times New Roman" w:cs="Times New Roman"/>
          <w:b/>
          <w:sz w:val="28"/>
          <w:szCs w:val="28"/>
        </w:rPr>
      </w:pPr>
    </w:p>
    <w:p w:rsidR="00AB2E08" w:rsidRDefault="00AB2E08" w:rsidP="00AB2E08">
      <w:pPr>
        <w:spacing w:line="240" w:lineRule="auto"/>
        <w:jc w:val="center"/>
        <w:rPr>
          <w:rFonts w:ascii="Times New Roman" w:hAnsi="Times New Roman" w:cs="Times New Roman"/>
          <w:b/>
          <w:sz w:val="28"/>
          <w:szCs w:val="28"/>
        </w:rPr>
      </w:pPr>
    </w:p>
    <w:p w:rsidR="00AB2E08" w:rsidRDefault="00AB2E08" w:rsidP="00AB2E08">
      <w:pPr>
        <w:spacing w:line="240" w:lineRule="auto"/>
        <w:jc w:val="center"/>
        <w:rPr>
          <w:rFonts w:ascii="Times New Roman" w:hAnsi="Times New Roman" w:cs="Times New Roman"/>
          <w:b/>
          <w:sz w:val="28"/>
          <w:szCs w:val="28"/>
        </w:rPr>
      </w:pPr>
    </w:p>
    <w:p w:rsidR="00AB2E08" w:rsidRDefault="00AB2E08" w:rsidP="00AB2E08">
      <w:pPr>
        <w:spacing w:line="240" w:lineRule="auto"/>
        <w:jc w:val="center"/>
        <w:rPr>
          <w:rFonts w:ascii="Times New Roman" w:hAnsi="Times New Roman" w:cs="Times New Roman"/>
          <w:b/>
          <w:sz w:val="28"/>
          <w:szCs w:val="28"/>
        </w:rPr>
      </w:pPr>
    </w:p>
    <w:p w:rsidR="00AB2E08" w:rsidRDefault="00AB2E08" w:rsidP="00AB2E08">
      <w:pPr>
        <w:spacing w:line="240" w:lineRule="auto"/>
        <w:jc w:val="center"/>
        <w:rPr>
          <w:rFonts w:ascii="Times New Roman" w:hAnsi="Times New Roman" w:cs="Times New Roman"/>
          <w:b/>
          <w:sz w:val="28"/>
          <w:szCs w:val="28"/>
        </w:rPr>
      </w:pPr>
    </w:p>
    <w:p w:rsidR="00AB2E08" w:rsidRDefault="00AB2E08" w:rsidP="00AB2E08">
      <w:pPr>
        <w:spacing w:line="240" w:lineRule="auto"/>
        <w:jc w:val="center"/>
        <w:rPr>
          <w:rFonts w:ascii="Times New Roman" w:hAnsi="Times New Roman" w:cs="Times New Roman"/>
          <w:b/>
          <w:sz w:val="28"/>
          <w:szCs w:val="28"/>
        </w:rPr>
      </w:pPr>
    </w:p>
    <w:p w:rsidR="00AB2E08" w:rsidRDefault="00AB2E08" w:rsidP="00AB2E08">
      <w:pPr>
        <w:spacing w:line="240" w:lineRule="auto"/>
        <w:jc w:val="center"/>
        <w:rPr>
          <w:rFonts w:ascii="Times New Roman" w:hAnsi="Times New Roman" w:cs="Times New Roman"/>
          <w:b/>
          <w:sz w:val="28"/>
          <w:szCs w:val="28"/>
        </w:rPr>
      </w:pPr>
    </w:p>
    <w:p w:rsidR="00AB2E08" w:rsidRDefault="00AB2E08" w:rsidP="00AB2E08">
      <w:pPr>
        <w:spacing w:line="240" w:lineRule="auto"/>
        <w:jc w:val="center"/>
        <w:rPr>
          <w:rFonts w:ascii="Times New Roman" w:hAnsi="Times New Roman" w:cs="Times New Roman"/>
          <w:b/>
          <w:sz w:val="28"/>
          <w:szCs w:val="28"/>
        </w:rPr>
      </w:pPr>
    </w:p>
    <w:p w:rsidR="00AB2E08" w:rsidRDefault="00AB2E08" w:rsidP="00AB2E08">
      <w:pPr>
        <w:spacing w:line="240" w:lineRule="auto"/>
        <w:jc w:val="center"/>
        <w:rPr>
          <w:rFonts w:ascii="Times New Roman" w:hAnsi="Times New Roman" w:cs="Times New Roman"/>
          <w:b/>
          <w:sz w:val="28"/>
          <w:szCs w:val="28"/>
        </w:rPr>
      </w:pPr>
    </w:p>
    <w:p w:rsidR="00AB2E08" w:rsidRDefault="00AB2E08" w:rsidP="00AB2E08">
      <w:pPr>
        <w:spacing w:line="240" w:lineRule="auto"/>
        <w:jc w:val="center"/>
        <w:rPr>
          <w:rFonts w:ascii="Times New Roman" w:hAnsi="Times New Roman" w:cs="Times New Roman"/>
          <w:b/>
          <w:sz w:val="28"/>
          <w:szCs w:val="28"/>
        </w:rPr>
      </w:pPr>
    </w:p>
    <w:p w:rsidR="00AB2E08" w:rsidRDefault="00AB2E08" w:rsidP="00AB2E08">
      <w:pPr>
        <w:spacing w:line="240" w:lineRule="auto"/>
        <w:jc w:val="center"/>
        <w:rPr>
          <w:rFonts w:ascii="Times New Roman" w:hAnsi="Times New Roman" w:cs="Times New Roman"/>
          <w:b/>
          <w:sz w:val="28"/>
          <w:szCs w:val="28"/>
        </w:rPr>
      </w:pPr>
    </w:p>
    <w:p w:rsidR="00AB2E08" w:rsidRDefault="00AB2E08" w:rsidP="00AB2E08">
      <w:pPr>
        <w:spacing w:after="0" w:line="240" w:lineRule="auto"/>
        <w:jc w:val="center"/>
        <w:rPr>
          <w:rFonts w:ascii="Times New Roman" w:hAnsi="Times New Roman" w:cs="Times New Roman"/>
          <w:b/>
          <w:sz w:val="28"/>
          <w:szCs w:val="28"/>
        </w:rPr>
      </w:pPr>
    </w:p>
    <w:p w:rsidR="009044FD" w:rsidRDefault="000C4158" w:rsidP="00AB2E08">
      <w:pPr>
        <w:spacing w:line="240" w:lineRule="auto"/>
        <w:jc w:val="center"/>
        <w:rPr>
          <w:rFonts w:ascii="Times New Roman" w:hAnsi="Times New Roman" w:cs="Times New Roman"/>
          <w:b/>
          <w:sz w:val="28"/>
          <w:szCs w:val="28"/>
        </w:rPr>
      </w:pPr>
      <w:r w:rsidRPr="00C02BEF">
        <w:rPr>
          <w:rFonts w:ascii="Times New Roman" w:hAnsi="Times New Roman" w:cs="Times New Roman"/>
          <w:b/>
          <w:sz w:val="28"/>
          <w:szCs w:val="28"/>
        </w:rPr>
        <w:t>Часть 2</w:t>
      </w:r>
    </w:p>
    <w:p w:rsidR="00AB2E08" w:rsidRPr="007523C0" w:rsidRDefault="00AB2E08" w:rsidP="00AB2E08">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09" w:right="423"/>
        <w:jc w:val="both"/>
        <w:rPr>
          <w:rFonts w:ascii="TimesNewRomanPS-BoldItalicMT" w:hAnsi="TimesNewRomanPS-BoldItalicMT" w:cs="TimesNewRomanPS-BoldItalicMT"/>
          <w:b/>
          <w:bCs/>
          <w:i/>
          <w:iCs/>
          <w:sz w:val="28"/>
          <w:szCs w:val="28"/>
        </w:rPr>
      </w:pPr>
      <w:r w:rsidRPr="007523C0">
        <w:rPr>
          <w:rFonts w:ascii="TimesNewRomanPS-BoldItalicMT" w:hAnsi="TimesNewRomanPS-BoldItalicMT" w:cs="TimesNewRomanPS-BoldItalicMT"/>
          <w:b/>
          <w:bCs/>
          <w:i/>
          <w:iCs/>
          <w:sz w:val="28"/>
          <w:szCs w:val="28"/>
        </w:rPr>
        <w:t>Для записи ответов на задания этой части (</w:t>
      </w:r>
      <w:r>
        <w:rPr>
          <w:rFonts w:ascii="TimesNewRomanPS-BoldItalicMT" w:hAnsi="TimesNewRomanPS-BoldItalicMT" w:cs="TimesNewRomanPS-BoldItalicMT"/>
          <w:b/>
          <w:bCs/>
          <w:i/>
          <w:iCs/>
          <w:sz w:val="28"/>
          <w:szCs w:val="28"/>
        </w:rPr>
        <w:t>12–19</w:t>
      </w:r>
      <w:r w:rsidRPr="007523C0">
        <w:rPr>
          <w:rFonts w:ascii="TimesNewRomanPS-BoldItalicMT" w:hAnsi="TimesNewRomanPS-BoldItalicMT" w:cs="TimesNewRomanPS-BoldItalicMT"/>
          <w:b/>
          <w:bCs/>
          <w:i/>
          <w:iCs/>
          <w:sz w:val="28"/>
          <w:szCs w:val="28"/>
        </w:rPr>
        <w:t>) используйте БЛАНК ОТВЕТОВ № 2. Запишите сначала номер задания (</w:t>
      </w:r>
      <w:r>
        <w:rPr>
          <w:rFonts w:ascii="TimesNewRomanPS-BoldItalicMT" w:hAnsi="TimesNewRomanPS-BoldItalicMT" w:cs="TimesNewRomanPS-BoldItalicMT"/>
          <w:b/>
          <w:bCs/>
          <w:i/>
          <w:iCs/>
          <w:sz w:val="28"/>
          <w:szCs w:val="28"/>
        </w:rPr>
        <w:t>12, 13</w:t>
      </w:r>
      <w:r w:rsidRPr="007523C0">
        <w:rPr>
          <w:rFonts w:ascii="TimesNewRomanPS-BoldItalicMT" w:hAnsi="TimesNewRomanPS-BoldItalicMT" w:cs="TimesNewRomanPS-BoldItalicMT"/>
          <w:b/>
          <w:bCs/>
          <w:i/>
          <w:iCs/>
          <w:sz w:val="28"/>
          <w:szCs w:val="28"/>
        </w:rPr>
        <w:t xml:space="preserve"> и т. д.), а затем развёрнутый ответ на него. Ответы записывайте чётко и разборчиво. </w:t>
      </w:r>
    </w:p>
    <w:p w:rsidR="00AB2E08" w:rsidRPr="00AB2E08" w:rsidRDefault="00AB2E08" w:rsidP="00AB2E08">
      <w:pPr>
        <w:spacing w:after="0" w:line="240" w:lineRule="auto"/>
        <w:jc w:val="center"/>
        <w:rPr>
          <w:rFonts w:ascii="Times New Roman" w:hAnsi="Times New Roman" w:cs="Times New Roman"/>
          <w:b/>
          <w:sz w:val="14"/>
          <w:szCs w:val="14"/>
        </w:rPr>
      </w:pPr>
    </w:p>
    <w:p w:rsidR="000C4158" w:rsidRPr="00AB2E08" w:rsidRDefault="000C4158" w:rsidP="00AB2E08">
      <w:pPr>
        <w:pBdr>
          <w:top w:val="single" w:sz="4" w:space="1" w:color="auto"/>
          <w:left w:val="single" w:sz="4" w:space="4" w:color="auto"/>
          <w:bottom w:val="single" w:sz="4" w:space="1" w:color="auto"/>
          <w:right w:val="single" w:sz="4" w:space="4" w:color="auto"/>
        </w:pBdr>
        <w:spacing w:line="240" w:lineRule="auto"/>
        <w:ind w:left="709" w:right="423"/>
        <w:jc w:val="both"/>
        <w:rPr>
          <w:rFonts w:ascii="Times New Roman" w:hAnsi="Times New Roman" w:cs="Times New Roman"/>
          <w:b/>
          <w:i/>
          <w:sz w:val="28"/>
          <w:szCs w:val="28"/>
        </w:rPr>
      </w:pPr>
      <w:r w:rsidRPr="00AB2E08">
        <w:rPr>
          <w:rFonts w:ascii="Times New Roman" w:hAnsi="Times New Roman" w:cs="Times New Roman"/>
          <w:b/>
          <w:i/>
          <w:sz w:val="28"/>
          <w:szCs w:val="28"/>
        </w:rPr>
        <w:t>Прочтите отрывок из исторического источника и кратко ответьте на вопросы 12 и 13. Ответы предполагают использование информации из источника, а также применение исторических знаний по курсу истории соответствующего периода.</w:t>
      </w:r>
    </w:p>
    <w:p w:rsidR="006E34E0" w:rsidRPr="00C02BEF" w:rsidRDefault="006E34E0" w:rsidP="00AB2E08">
      <w:pPr>
        <w:spacing w:line="240" w:lineRule="auto"/>
        <w:ind w:left="567" w:right="281"/>
        <w:jc w:val="both"/>
        <w:rPr>
          <w:rFonts w:ascii="Times New Roman" w:hAnsi="Times New Roman" w:cs="Times New Roman"/>
          <w:i/>
          <w:sz w:val="28"/>
          <w:szCs w:val="28"/>
        </w:rPr>
      </w:pPr>
      <w:r w:rsidRPr="00C02BEF">
        <w:rPr>
          <w:rFonts w:ascii="Times New Roman" w:hAnsi="Times New Roman" w:cs="Times New Roman"/>
          <w:i/>
          <w:sz w:val="28"/>
          <w:szCs w:val="28"/>
        </w:rPr>
        <w:t>Из манифеста российского императора</w:t>
      </w:r>
    </w:p>
    <w:p w:rsidR="006E34E0" w:rsidRPr="00C02BEF" w:rsidRDefault="006E34E0" w:rsidP="00AB2E08">
      <w:pPr>
        <w:spacing w:after="0" w:line="240" w:lineRule="auto"/>
        <w:ind w:left="567" w:right="281" w:firstLine="141"/>
        <w:jc w:val="both"/>
        <w:rPr>
          <w:rFonts w:ascii="Times New Roman" w:hAnsi="Times New Roman" w:cs="Times New Roman"/>
          <w:sz w:val="28"/>
          <w:szCs w:val="28"/>
        </w:rPr>
      </w:pPr>
      <w:r w:rsidRPr="00C02BEF">
        <w:rPr>
          <w:rFonts w:ascii="Times New Roman" w:hAnsi="Times New Roman" w:cs="Times New Roman"/>
          <w:sz w:val="28"/>
          <w:szCs w:val="28"/>
        </w:rPr>
        <w:t xml:space="preserve"> «В Бозе почивший Родитель Наш, прияв от Бога Самодержавную власть на благо вверенного Ему народа, пребыл верен до смерти принятому Им обету и кровию запечатлел великое Своё служение. Не столько строгими велениями власти, сколько благостью её и кротостью совершил Он величайшее дело Своего Царствования – освобождение крепостных крестьян, успев привлечь к содействию в том и дворян-владельцев, всегда послушных гласу добра и чести, утвердил в Царстве Суд и подданных Своих, коих всех без различия сделал навсегда свободными, призвал к распоряжению делами местного управления и общественного хозяйства. Да будет память Его благословенна вовеки!</w:t>
      </w:r>
    </w:p>
    <w:p w:rsidR="00C55842" w:rsidRPr="00C02BEF" w:rsidRDefault="006E34E0" w:rsidP="00AB2E08">
      <w:pPr>
        <w:spacing w:after="0" w:line="240" w:lineRule="auto"/>
        <w:ind w:left="567" w:right="281" w:firstLine="141"/>
        <w:jc w:val="both"/>
        <w:rPr>
          <w:rFonts w:ascii="Times New Roman" w:hAnsi="Times New Roman" w:cs="Times New Roman"/>
          <w:sz w:val="28"/>
          <w:szCs w:val="28"/>
        </w:rPr>
      </w:pPr>
      <w:r w:rsidRPr="00C02BEF">
        <w:rPr>
          <w:rFonts w:ascii="Times New Roman" w:hAnsi="Times New Roman" w:cs="Times New Roman"/>
          <w:sz w:val="28"/>
          <w:szCs w:val="28"/>
        </w:rPr>
        <w:t xml:space="preserve"> Низкое и злодейское убийство Русского Государя, посреди верного народа, готового положить за Него жизнь свою, недостойными извергами из народа есть дело страшное, позорное, неслыханное в России и омрачило всю землю нашу скорбию и ужасом.</w:t>
      </w:r>
    </w:p>
    <w:p w:rsidR="006E34E0" w:rsidRPr="00C02BEF" w:rsidRDefault="006E34E0" w:rsidP="00AB2E08">
      <w:pPr>
        <w:spacing w:after="0" w:line="240" w:lineRule="auto"/>
        <w:ind w:left="567" w:right="281" w:firstLine="141"/>
        <w:jc w:val="both"/>
        <w:rPr>
          <w:rFonts w:ascii="Times New Roman" w:hAnsi="Times New Roman" w:cs="Times New Roman"/>
          <w:sz w:val="28"/>
          <w:szCs w:val="28"/>
        </w:rPr>
      </w:pPr>
      <w:r w:rsidRPr="00C02BEF">
        <w:rPr>
          <w:rFonts w:ascii="Times New Roman" w:hAnsi="Times New Roman" w:cs="Times New Roman"/>
          <w:sz w:val="28"/>
          <w:szCs w:val="28"/>
        </w:rPr>
        <w:t xml:space="preserve">Но посреди великой Нашей скорби Глас Божий повелевает Нам стать бодро на дело Правления в уповании на Божественный Промысел, с верою в силу и истину Самодержавной Власти, которую Мы призваны утверждать и охранять для блага народного от всяких на неё поползновений. </w:t>
      </w:r>
    </w:p>
    <w:p w:rsidR="00C55842" w:rsidRPr="00C02BEF" w:rsidRDefault="006E34E0" w:rsidP="00AB2E08">
      <w:pPr>
        <w:spacing w:after="0" w:line="240" w:lineRule="auto"/>
        <w:ind w:left="567" w:right="281" w:firstLine="141"/>
        <w:jc w:val="both"/>
        <w:rPr>
          <w:rFonts w:ascii="Times New Roman" w:hAnsi="Times New Roman" w:cs="Times New Roman"/>
          <w:sz w:val="28"/>
          <w:szCs w:val="28"/>
        </w:rPr>
      </w:pPr>
      <w:r w:rsidRPr="00C02BEF">
        <w:rPr>
          <w:rFonts w:ascii="Times New Roman" w:hAnsi="Times New Roman" w:cs="Times New Roman"/>
          <w:sz w:val="28"/>
          <w:szCs w:val="28"/>
        </w:rPr>
        <w:t xml:space="preserve">Да ободрятся же поражённые смущением и ужасом сердца верных Наших подданных, всех любящих Отечество и преданных из рода в род Наследственной Царской Власти. Под сению Её и в неразрывном с Нею союзе земля наша переживала не раз великие смуты и приходила в силу и в славу посреди тяжких испытаний и бедствий, с верою в Бога, устрояющего судьбы её. </w:t>
      </w:r>
    </w:p>
    <w:p w:rsidR="006E34E0" w:rsidRPr="00C02BEF" w:rsidRDefault="006E34E0" w:rsidP="00AB2E08">
      <w:pPr>
        <w:spacing w:line="240" w:lineRule="auto"/>
        <w:ind w:left="567" w:right="281" w:firstLine="141"/>
        <w:jc w:val="both"/>
        <w:rPr>
          <w:rFonts w:ascii="Times New Roman" w:hAnsi="Times New Roman" w:cs="Times New Roman"/>
          <w:sz w:val="28"/>
          <w:szCs w:val="28"/>
        </w:rPr>
      </w:pPr>
      <w:r w:rsidRPr="00C02BEF">
        <w:rPr>
          <w:rFonts w:ascii="Times New Roman" w:hAnsi="Times New Roman" w:cs="Times New Roman"/>
          <w:sz w:val="28"/>
          <w:szCs w:val="28"/>
        </w:rPr>
        <w:t>Посвящая Себя великому Нашему служению, Мы призываем всех верных подданных Наших служить Нам и Государству верой и правдой к искоренению гнусной крамолы, позорящей землю Русскую, – к утверждению веры и нравственности, – к доброму воспитанию детей, – к истреблению неправды и хищения, – к водворению порядка и правды в действии учреждений, дарованных России Благодетелем её, Возлюбленным Нашим Родителем».</w:t>
      </w:r>
    </w:p>
    <w:p w:rsidR="002C6E61" w:rsidRDefault="006C258F" w:rsidP="002C6E61">
      <w:pPr>
        <w:pStyle w:val="a3"/>
        <w:spacing w:line="240" w:lineRule="auto"/>
        <w:ind w:left="360"/>
        <w:rPr>
          <w:rFonts w:ascii="Times New Roman" w:hAnsi="Times New Roman" w:cs="Times New Roman"/>
          <w:sz w:val="28"/>
          <w:szCs w:val="28"/>
        </w:rPr>
      </w:pPr>
      <w:r>
        <w:rPr>
          <w:rFonts w:ascii="Times New Roman" w:hAnsi="Times New Roman" w:cs="Times New Roman"/>
          <w:noProof/>
          <w:sz w:val="28"/>
          <w:szCs w:val="28"/>
        </w:rPr>
        <w:pict>
          <v:rect id="_x0000_s1055" style="position:absolute;left:0;text-align:left;margin-left:-13.3pt;margin-top:28.05pt;width:36.75pt;height:23.25pt;z-index:251678720">
            <v:textbox style="mso-next-textbox:#_x0000_s1055">
              <w:txbxContent>
                <w:p w:rsidR="002C6E61" w:rsidRPr="0020377C" w:rsidRDefault="002C6E61" w:rsidP="002C6E61">
                  <w:pPr>
                    <w:jc w:val="center"/>
                    <w:rPr>
                      <w:rFonts w:ascii="Times New Roman" w:hAnsi="Times New Roman" w:cs="Times New Roman"/>
                      <w:b/>
                      <w:sz w:val="27"/>
                      <w:szCs w:val="27"/>
                    </w:rPr>
                  </w:pPr>
                  <w:r w:rsidRPr="0020377C">
                    <w:rPr>
                      <w:rFonts w:ascii="Times New Roman" w:hAnsi="Times New Roman" w:cs="Times New Roman"/>
                      <w:b/>
                      <w:sz w:val="27"/>
                      <w:szCs w:val="27"/>
                    </w:rPr>
                    <w:t>12</w:t>
                  </w:r>
                </w:p>
              </w:txbxContent>
            </v:textbox>
          </v:rect>
        </w:pict>
      </w:r>
    </w:p>
    <w:p w:rsidR="00C55842" w:rsidRPr="002C6E61" w:rsidRDefault="00C55842" w:rsidP="002C6E61">
      <w:pPr>
        <w:spacing w:line="240" w:lineRule="auto"/>
        <w:ind w:left="709" w:right="139"/>
        <w:jc w:val="both"/>
        <w:rPr>
          <w:rFonts w:ascii="Times New Roman" w:hAnsi="Times New Roman" w:cs="Times New Roman"/>
          <w:sz w:val="28"/>
          <w:szCs w:val="28"/>
        </w:rPr>
      </w:pPr>
      <w:r w:rsidRPr="002C6E61">
        <w:rPr>
          <w:rFonts w:ascii="Times New Roman" w:hAnsi="Times New Roman" w:cs="Times New Roman"/>
          <w:sz w:val="28"/>
          <w:szCs w:val="28"/>
        </w:rPr>
        <w:t>Назовите императора, от имени которого составлен данный манифест. Укажите год начала его правления. Назовите упоминаемого в тексте предыдущего императора.</w:t>
      </w:r>
    </w:p>
    <w:p w:rsidR="00C55842" w:rsidRDefault="006C258F" w:rsidP="00EE1C91">
      <w:pPr>
        <w:pStyle w:val="a3"/>
        <w:spacing w:line="240" w:lineRule="auto"/>
        <w:ind w:left="709" w:right="139"/>
        <w:jc w:val="both"/>
        <w:rPr>
          <w:rFonts w:ascii="Times New Roman" w:hAnsi="Times New Roman" w:cs="Times New Roman"/>
          <w:sz w:val="28"/>
          <w:szCs w:val="28"/>
        </w:rPr>
      </w:pPr>
      <w:r>
        <w:rPr>
          <w:rFonts w:ascii="Times New Roman" w:hAnsi="Times New Roman" w:cs="Times New Roman"/>
          <w:noProof/>
          <w:sz w:val="28"/>
          <w:szCs w:val="28"/>
          <w:lang w:eastAsia="ru-RU"/>
        </w:rPr>
        <w:pict>
          <v:rect id="_x0000_s1056" style="position:absolute;left:0;text-align:left;margin-left:-12.55pt;margin-top:2.9pt;width:36.75pt;height:23.25pt;z-index:251679744">
            <v:textbox style="mso-next-textbox:#_x0000_s1056">
              <w:txbxContent>
                <w:p w:rsidR="00EE1C91" w:rsidRPr="0020377C" w:rsidRDefault="00EE1C91" w:rsidP="00EE1C91">
                  <w:pPr>
                    <w:jc w:val="center"/>
                    <w:rPr>
                      <w:rFonts w:ascii="Times New Roman" w:hAnsi="Times New Roman" w:cs="Times New Roman"/>
                      <w:b/>
                      <w:sz w:val="27"/>
                      <w:szCs w:val="27"/>
                    </w:rPr>
                  </w:pPr>
                  <w:r w:rsidRPr="0020377C">
                    <w:rPr>
                      <w:rFonts w:ascii="Times New Roman" w:hAnsi="Times New Roman" w:cs="Times New Roman"/>
                      <w:b/>
                      <w:sz w:val="27"/>
                      <w:szCs w:val="27"/>
                    </w:rPr>
                    <w:t>13</w:t>
                  </w:r>
                </w:p>
              </w:txbxContent>
            </v:textbox>
          </v:rect>
        </w:pict>
      </w:r>
      <w:r w:rsidR="00C55842" w:rsidRPr="00C02BEF">
        <w:rPr>
          <w:rFonts w:ascii="Times New Roman" w:hAnsi="Times New Roman" w:cs="Times New Roman"/>
          <w:sz w:val="28"/>
          <w:szCs w:val="28"/>
        </w:rPr>
        <w:t>Назовите две реформы предыдущего императора, на которых акцентирует внимание автор манифеста. Какие личные качества согласно манифесту были проявлены предыдущим императором при проведении реформ? При ответе избегайте цитирования избыточного текста, не содержащего положений, которые должны быть приведены по условию задания.</w:t>
      </w:r>
    </w:p>
    <w:p w:rsidR="00EE1C91" w:rsidRPr="00C02BEF" w:rsidRDefault="00EE1C91" w:rsidP="00EE1C91">
      <w:pPr>
        <w:pStyle w:val="a3"/>
        <w:spacing w:line="240" w:lineRule="auto"/>
        <w:ind w:left="709" w:right="139"/>
        <w:jc w:val="both"/>
        <w:rPr>
          <w:rFonts w:ascii="Times New Roman" w:hAnsi="Times New Roman" w:cs="Times New Roman"/>
          <w:b/>
          <w:sz w:val="28"/>
          <w:szCs w:val="28"/>
        </w:rPr>
      </w:pPr>
    </w:p>
    <w:p w:rsidR="00C55842" w:rsidRPr="00EE1C91" w:rsidRDefault="000C4158" w:rsidP="00EE1C91">
      <w:pPr>
        <w:pBdr>
          <w:top w:val="single" w:sz="4" w:space="1" w:color="auto"/>
          <w:left w:val="single" w:sz="4" w:space="4" w:color="auto"/>
          <w:bottom w:val="single" w:sz="4" w:space="1" w:color="auto"/>
          <w:right w:val="single" w:sz="4" w:space="4" w:color="auto"/>
        </w:pBdr>
        <w:spacing w:line="240" w:lineRule="auto"/>
        <w:ind w:left="851" w:right="281"/>
        <w:jc w:val="center"/>
        <w:rPr>
          <w:rFonts w:ascii="Times New Roman" w:hAnsi="Times New Roman" w:cs="Times New Roman"/>
          <w:i/>
          <w:color w:val="000000"/>
          <w:sz w:val="28"/>
          <w:szCs w:val="28"/>
          <w:shd w:val="clear" w:color="auto" w:fill="FFFFFF"/>
        </w:rPr>
      </w:pPr>
      <w:r w:rsidRPr="00EE1C91">
        <w:rPr>
          <w:rFonts w:ascii="Times New Roman" w:hAnsi="Times New Roman" w:cs="Times New Roman"/>
          <w:b/>
          <w:i/>
          <w:sz w:val="28"/>
          <w:szCs w:val="28"/>
        </w:rPr>
        <w:t>Рассмотрите изображение и выполните задания 14, 15.</w:t>
      </w:r>
    </w:p>
    <w:p w:rsidR="000C4158" w:rsidRPr="00C02BEF" w:rsidRDefault="006C258F" w:rsidP="00EE1C91">
      <w:pPr>
        <w:spacing w:line="240" w:lineRule="auto"/>
        <w:ind w:left="2268"/>
        <w:rPr>
          <w:rFonts w:ascii="Times New Roman" w:hAnsi="Times New Roman" w:cs="Times New Roman"/>
          <w:b/>
          <w:sz w:val="28"/>
          <w:szCs w:val="28"/>
        </w:rPr>
      </w:pPr>
      <w:r>
        <w:rPr>
          <w:noProof/>
          <w:color w:val="000000"/>
          <w:sz w:val="28"/>
          <w:szCs w:val="28"/>
        </w:rPr>
        <w:pict>
          <v:rect id="_x0000_s1057" style="position:absolute;left:0;text-align:left;margin-left:-11.8pt;margin-top:336.7pt;width:36.75pt;height:23.25pt;z-index:251680768">
            <v:textbox style="mso-next-textbox:#_x0000_s1057">
              <w:txbxContent>
                <w:p w:rsidR="00D04068" w:rsidRPr="0020377C" w:rsidRDefault="00D04068" w:rsidP="00D04068">
                  <w:pPr>
                    <w:jc w:val="center"/>
                    <w:rPr>
                      <w:rFonts w:ascii="Times New Roman" w:hAnsi="Times New Roman" w:cs="Times New Roman"/>
                      <w:b/>
                      <w:sz w:val="27"/>
                      <w:szCs w:val="27"/>
                    </w:rPr>
                  </w:pPr>
                  <w:r w:rsidRPr="0020377C">
                    <w:rPr>
                      <w:rFonts w:ascii="Times New Roman" w:hAnsi="Times New Roman" w:cs="Times New Roman"/>
                      <w:b/>
                      <w:sz w:val="27"/>
                      <w:szCs w:val="27"/>
                    </w:rPr>
                    <w:t>14</w:t>
                  </w:r>
                </w:p>
              </w:txbxContent>
            </v:textbox>
          </v:rect>
        </w:pict>
      </w:r>
      <w:r w:rsidR="00C55842" w:rsidRPr="00C02BEF">
        <w:rPr>
          <w:rFonts w:ascii="Times New Roman" w:hAnsi="Times New Roman" w:cs="Times New Roman"/>
          <w:noProof/>
          <w:sz w:val="28"/>
          <w:szCs w:val="28"/>
        </w:rPr>
        <w:drawing>
          <wp:inline distT="0" distB="0" distL="0" distR="0">
            <wp:extent cx="3696373" cy="4143375"/>
            <wp:effectExtent l="0" t="0" r="0" b="0"/>
            <wp:docPr id="4" name="Рисунок 11" descr="https://hist-ege.sdamgia.ru/get_file?id=6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hist-ege.sdamgia.ru/get_file?id=6677"/>
                    <pic:cNvPicPr>
                      <a:picLocks noChangeAspect="1" noChangeArrowheads="1"/>
                    </pic:cNvPicPr>
                  </pic:nvPicPr>
                  <pic:blipFill>
                    <a:blip r:embed="rId10"/>
                    <a:srcRect/>
                    <a:stretch>
                      <a:fillRect/>
                    </a:stretch>
                  </pic:blipFill>
                  <pic:spPr bwMode="auto">
                    <a:xfrm>
                      <a:off x="0" y="0"/>
                      <a:ext cx="3728587" cy="4179485"/>
                    </a:xfrm>
                    <a:prstGeom prst="rect">
                      <a:avLst/>
                    </a:prstGeom>
                    <a:noFill/>
                    <a:ln w="9525">
                      <a:noFill/>
                      <a:miter lim="800000"/>
                      <a:headEnd/>
                      <a:tailEnd/>
                    </a:ln>
                  </pic:spPr>
                </pic:pic>
              </a:graphicData>
            </a:graphic>
          </wp:inline>
        </w:drawing>
      </w:r>
    </w:p>
    <w:p w:rsidR="00C55842" w:rsidRPr="00C02BEF" w:rsidRDefault="00C55842" w:rsidP="00D04068">
      <w:pPr>
        <w:pStyle w:val="leftmargin"/>
        <w:shd w:val="clear" w:color="auto" w:fill="FFFFFF"/>
        <w:spacing w:before="0" w:beforeAutospacing="0" w:after="0" w:afterAutospacing="0"/>
        <w:ind w:left="709" w:right="139"/>
        <w:jc w:val="both"/>
        <w:rPr>
          <w:color w:val="000000"/>
          <w:sz w:val="28"/>
          <w:szCs w:val="28"/>
        </w:rPr>
      </w:pPr>
      <w:r w:rsidRPr="00C02BEF">
        <w:rPr>
          <w:color w:val="000000"/>
          <w:sz w:val="28"/>
          <w:szCs w:val="28"/>
        </w:rPr>
        <w:t>Укажите название памятника архитектуры, который изображён на иллюстрации.</w:t>
      </w:r>
    </w:p>
    <w:p w:rsidR="00C55842" w:rsidRDefault="00C55842" w:rsidP="00D04068">
      <w:pPr>
        <w:pStyle w:val="leftmargin"/>
        <w:shd w:val="clear" w:color="auto" w:fill="FFFFFF"/>
        <w:spacing w:before="0" w:beforeAutospacing="0" w:after="0" w:afterAutospacing="0"/>
        <w:ind w:left="709" w:right="139"/>
        <w:jc w:val="both"/>
        <w:rPr>
          <w:color w:val="000000"/>
          <w:sz w:val="28"/>
          <w:szCs w:val="28"/>
        </w:rPr>
      </w:pPr>
      <w:r w:rsidRPr="00C02BEF">
        <w:rPr>
          <w:color w:val="000000"/>
          <w:sz w:val="28"/>
          <w:szCs w:val="28"/>
        </w:rPr>
        <w:t>Используя изображение, укажите к какому архитектурному стилю относится данный памятник.</w:t>
      </w:r>
    </w:p>
    <w:p w:rsidR="00D04068" w:rsidRDefault="00D04068" w:rsidP="00C02BEF">
      <w:pPr>
        <w:pStyle w:val="leftmargin"/>
        <w:shd w:val="clear" w:color="auto" w:fill="FFFFFF"/>
        <w:spacing w:before="0" w:beforeAutospacing="0" w:after="0" w:afterAutospacing="0"/>
        <w:ind w:firstLine="375"/>
        <w:jc w:val="both"/>
        <w:rPr>
          <w:color w:val="000000"/>
          <w:sz w:val="28"/>
          <w:szCs w:val="28"/>
        </w:rPr>
      </w:pPr>
    </w:p>
    <w:p w:rsidR="00D04068" w:rsidRDefault="00D04068" w:rsidP="00C02BEF">
      <w:pPr>
        <w:pStyle w:val="leftmargin"/>
        <w:shd w:val="clear" w:color="auto" w:fill="FFFFFF"/>
        <w:spacing w:before="0" w:beforeAutospacing="0" w:after="0" w:afterAutospacing="0"/>
        <w:ind w:firstLine="375"/>
        <w:jc w:val="both"/>
        <w:rPr>
          <w:color w:val="000000"/>
          <w:sz w:val="28"/>
          <w:szCs w:val="28"/>
        </w:rPr>
      </w:pPr>
    </w:p>
    <w:p w:rsidR="00D04068" w:rsidRDefault="00D04068" w:rsidP="00C02BEF">
      <w:pPr>
        <w:pStyle w:val="leftmargin"/>
        <w:shd w:val="clear" w:color="auto" w:fill="FFFFFF"/>
        <w:spacing w:before="0" w:beforeAutospacing="0" w:after="0" w:afterAutospacing="0"/>
        <w:ind w:firstLine="375"/>
        <w:jc w:val="both"/>
        <w:rPr>
          <w:color w:val="000000"/>
          <w:sz w:val="28"/>
          <w:szCs w:val="28"/>
        </w:rPr>
      </w:pPr>
    </w:p>
    <w:p w:rsidR="00D04068" w:rsidRDefault="00D04068" w:rsidP="00C02BEF">
      <w:pPr>
        <w:pStyle w:val="leftmargin"/>
        <w:shd w:val="clear" w:color="auto" w:fill="FFFFFF"/>
        <w:spacing w:before="0" w:beforeAutospacing="0" w:after="0" w:afterAutospacing="0"/>
        <w:ind w:firstLine="375"/>
        <w:jc w:val="both"/>
        <w:rPr>
          <w:color w:val="000000"/>
          <w:sz w:val="28"/>
          <w:szCs w:val="28"/>
        </w:rPr>
      </w:pPr>
    </w:p>
    <w:p w:rsidR="00D04068" w:rsidRDefault="00D04068" w:rsidP="00C02BEF">
      <w:pPr>
        <w:pStyle w:val="leftmargin"/>
        <w:shd w:val="clear" w:color="auto" w:fill="FFFFFF"/>
        <w:spacing w:before="0" w:beforeAutospacing="0" w:after="0" w:afterAutospacing="0"/>
        <w:ind w:firstLine="375"/>
        <w:jc w:val="both"/>
        <w:rPr>
          <w:color w:val="000000"/>
          <w:sz w:val="28"/>
          <w:szCs w:val="28"/>
        </w:rPr>
      </w:pPr>
    </w:p>
    <w:p w:rsidR="00D04068" w:rsidRDefault="00D04068" w:rsidP="00C02BEF">
      <w:pPr>
        <w:pStyle w:val="leftmargin"/>
        <w:shd w:val="clear" w:color="auto" w:fill="FFFFFF"/>
        <w:spacing w:before="0" w:beforeAutospacing="0" w:after="0" w:afterAutospacing="0"/>
        <w:ind w:firstLine="375"/>
        <w:jc w:val="both"/>
        <w:rPr>
          <w:color w:val="000000"/>
          <w:sz w:val="28"/>
          <w:szCs w:val="28"/>
        </w:rPr>
      </w:pPr>
    </w:p>
    <w:p w:rsidR="00D04068" w:rsidRDefault="00D04068" w:rsidP="00C02BEF">
      <w:pPr>
        <w:pStyle w:val="leftmargin"/>
        <w:shd w:val="clear" w:color="auto" w:fill="FFFFFF"/>
        <w:spacing w:before="0" w:beforeAutospacing="0" w:after="0" w:afterAutospacing="0"/>
        <w:ind w:firstLine="375"/>
        <w:jc w:val="both"/>
        <w:rPr>
          <w:color w:val="000000"/>
          <w:sz w:val="28"/>
          <w:szCs w:val="28"/>
        </w:rPr>
      </w:pPr>
    </w:p>
    <w:p w:rsidR="00D04068" w:rsidRPr="00C02BEF" w:rsidRDefault="006C258F" w:rsidP="00C02BEF">
      <w:pPr>
        <w:pStyle w:val="leftmargin"/>
        <w:shd w:val="clear" w:color="auto" w:fill="FFFFFF"/>
        <w:spacing w:before="0" w:beforeAutospacing="0" w:after="0" w:afterAutospacing="0"/>
        <w:ind w:firstLine="375"/>
        <w:jc w:val="both"/>
        <w:rPr>
          <w:color w:val="000000"/>
          <w:sz w:val="28"/>
          <w:szCs w:val="28"/>
        </w:rPr>
      </w:pPr>
      <w:r>
        <w:rPr>
          <w:noProof/>
          <w:color w:val="000000"/>
          <w:sz w:val="28"/>
          <w:szCs w:val="28"/>
        </w:rPr>
        <w:pict>
          <v:rect id="_x0000_s1058" style="position:absolute;left:0;text-align:left;margin-left:-20.8pt;margin-top:17.8pt;width:36.75pt;height:23.25pt;z-index:251681792">
            <v:textbox style="mso-next-textbox:#_x0000_s1058">
              <w:txbxContent>
                <w:p w:rsidR="00D04068" w:rsidRPr="0020377C" w:rsidRDefault="00D04068" w:rsidP="00D04068">
                  <w:pPr>
                    <w:jc w:val="center"/>
                    <w:rPr>
                      <w:rFonts w:ascii="Times New Roman" w:hAnsi="Times New Roman" w:cs="Times New Roman"/>
                      <w:b/>
                      <w:sz w:val="27"/>
                      <w:szCs w:val="27"/>
                    </w:rPr>
                  </w:pPr>
                  <w:r w:rsidRPr="0020377C">
                    <w:rPr>
                      <w:rFonts w:ascii="Times New Roman" w:hAnsi="Times New Roman" w:cs="Times New Roman"/>
                      <w:b/>
                      <w:sz w:val="27"/>
                      <w:szCs w:val="27"/>
                    </w:rPr>
                    <w:t>15</w:t>
                  </w:r>
                </w:p>
              </w:txbxContent>
            </v:textbox>
          </v:rect>
        </w:pict>
      </w:r>
    </w:p>
    <w:p w:rsidR="00C55842" w:rsidRPr="00C02BEF" w:rsidRDefault="00C55842" w:rsidP="00D04068">
      <w:pPr>
        <w:pStyle w:val="leftmargin"/>
        <w:shd w:val="clear" w:color="auto" w:fill="FFFFFF"/>
        <w:spacing w:before="0" w:beforeAutospacing="0" w:after="0" w:afterAutospacing="0"/>
        <w:ind w:left="567" w:right="281"/>
        <w:jc w:val="both"/>
        <w:rPr>
          <w:color w:val="000000"/>
          <w:sz w:val="28"/>
          <w:szCs w:val="28"/>
        </w:rPr>
      </w:pPr>
      <w:r w:rsidRPr="00C02BEF">
        <w:rPr>
          <w:color w:val="000000"/>
          <w:sz w:val="28"/>
          <w:szCs w:val="28"/>
        </w:rPr>
        <w:t>Какой из представленных ниже культурных объектов был создан в честь крупной победы правителя, в честь которого был заложен памятник архитектуры, изображенный на иллюстрации? В ответе запишите цифру, которой обозначен этот культурный объект. Назовите автора данного культурного объекта.</w:t>
      </w:r>
    </w:p>
    <w:p w:rsidR="00C55842" w:rsidRPr="00C02BEF" w:rsidRDefault="00C55842" w:rsidP="00C02BEF">
      <w:pPr>
        <w:pStyle w:val="a8"/>
        <w:shd w:val="clear" w:color="auto" w:fill="FFFFFF"/>
        <w:spacing w:before="0" w:beforeAutospacing="0" w:after="0" w:afterAutospacing="0"/>
        <w:ind w:left="360"/>
        <w:jc w:val="both"/>
        <w:rPr>
          <w:color w:val="000000"/>
          <w:sz w:val="28"/>
          <w:szCs w:val="28"/>
        </w:rPr>
      </w:pPr>
    </w:p>
    <w:p w:rsidR="00E8079C" w:rsidRPr="00C02BEF" w:rsidDel="00CB44CA" w:rsidRDefault="00C55842" w:rsidP="00D04068">
      <w:pPr>
        <w:pStyle w:val="a4"/>
        <w:tabs>
          <w:tab w:val="left" w:pos="6048"/>
        </w:tabs>
        <w:spacing w:before="341"/>
        <w:ind w:left="284"/>
        <w:rPr>
          <w:del w:id="0" w:author="Пользователь" w:date="2021-11-04T15:13:00Z"/>
          <w:sz w:val="28"/>
          <w:szCs w:val="28"/>
        </w:rPr>
      </w:pPr>
      <w:r w:rsidRPr="00C02BEF">
        <w:rPr>
          <w:noProof/>
          <w:sz w:val="28"/>
          <w:szCs w:val="28"/>
        </w:rPr>
        <w:drawing>
          <wp:anchor distT="0" distB="0" distL="114300" distR="114300" simplePos="0" relativeHeight="251659776" behindDoc="0" locked="0" layoutInCell="1" allowOverlap="1">
            <wp:simplePos x="0" y="0"/>
            <wp:positionH relativeFrom="column">
              <wp:posOffset>697230</wp:posOffset>
            </wp:positionH>
            <wp:positionV relativeFrom="paragraph">
              <wp:posOffset>15875</wp:posOffset>
            </wp:positionV>
            <wp:extent cx="5229225" cy="4637405"/>
            <wp:effectExtent l="0" t="0" r="0" b="0"/>
            <wp:wrapSquare wrapText="bothSides"/>
            <wp:docPr id="14" name="Рисунок 14" descr="https://hist-ege.sdamgia.ru/get_file?id=22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hist-ege.sdamgia.ru/get_file?id=22183"/>
                    <pic:cNvPicPr>
                      <a:picLocks noChangeAspect="1" noChangeArrowheads="1"/>
                    </pic:cNvPicPr>
                  </pic:nvPicPr>
                  <pic:blipFill>
                    <a:blip r:embed="rId11"/>
                    <a:srcRect r="3263" b="6486"/>
                    <a:stretch>
                      <a:fillRect/>
                    </a:stretch>
                  </pic:blipFill>
                  <pic:spPr bwMode="auto">
                    <a:xfrm>
                      <a:off x="0" y="0"/>
                      <a:ext cx="5229225" cy="46374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C02BEF">
        <w:rPr>
          <w:sz w:val="28"/>
          <w:szCs w:val="28"/>
        </w:rPr>
        <w:br w:type="textWrapping" w:clear="all"/>
      </w:r>
    </w:p>
    <w:p w:rsidR="00E8079C" w:rsidRDefault="00E8079C" w:rsidP="00C02BEF">
      <w:pPr>
        <w:pStyle w:val="a4"/>
        <w:rPr>
          <w:sz w:val="28"/>
          <w:szCs w:val="28"/>
        </w:rPr>
      </w:pPr>
    </w:p>
    <w:p w:rsidR="00D04068" w:rsidRDefault="00D04068" w:rsidP="00C02BEF">
      <w:pPr>
        <w:pStyle w:val="a4"/>
        <w:rPr>
          <w:sz w:val="28"/>
          <w:szCs w:val="28"/>
        </w:rPr>
      </w:pPr>
    </w:p>
    <w:p w:rsidR="00D04068" w:rsidRDefault="00D04068" w:rsidP="00C02BEF">
      <w:pPr>
        <w:pStyle w:val="a4"/>
        <w:rPr>
          <w:sz w:val="28"/>
          <w:szCs w:val="28"/>
        </w:rPr>
      </w:pPr>
    </w:p>
    <w:p w:rsidR="00D04068" w:rsidRDefault="00D04068" w:rsidP="00C02BEF">
      <w:pPr>
        <w:pStyle w:val="a4"/>
        <w:rPr>
          <w:sz w:val="28"/>
          <w:szCs w:val="28"/>
        </w:rPr>
      </w:pPr>
    </w:p>
    <w:p w:rsidR="00D04068" w:rsidRDefault="00D04068" w:rsidP="00C02BEF">
      <w:pPr>
        <w:pStyle w:val="a4"/>
        <w:rPr>
          <w:sz w:val="28"/>
          <w:szCs w:val="28"/>
        </w:rPr>
      </w:pPr>
    </w:p>
    <w:p w:rsidR="00D04068" w:rsidRDefault="00D04068" w:rsidP="00C02BEF">
      <w:pPr>
        <w:pStyle w:val="a4"/>
        <w:rPr>
          <w:sz w:val="28"/>
          <w:szCs w:val="28"/>
        </w:rPr>
      </w:pPr>
    </w:p>
    <w:p w:rsidR="00D04068" w:rsidRDefault="00D04068" w:rsidP="00C02BEF">
      <w:pPr>
        <w:pStyle w:val="a4"/>
        <w:rPr>
          <w:sz w:val="28"/>
          <w:szCs w:val="28"/>
        </w:rPr>
      </w:pPr>
    </w:p>
    <w:p w:rsidR="00D04068" w:rsidRDefault="00D04068" w:rsidP="00C02BEF">
      <w:pPr>
        <w:pStyle w:val="a4"/>
        <w:rPr>
          <w:sz w:val="28"/>
          <w:szCs w:val="28"/>
        </w:rPr>
      </w:pPr>
    </w:p>
    <w:p w:rsidR="00D04068" w:rsidRDefault="00D04068" w:rsidP="00C02BEF">
      <w:pPr>
        <w:pStyle w:val="a4"/>
        <w:rPr>
          <w:sz w:val="28"/>
          <w:szCs w:val="28"/>
        </w:rPr>
      </w:pPr>
    </w:p>
    <w:p w:rsidR="00D04068" w:rsidRDefault="00D04068" w:rsidP="00C02BEF">
      <w:pPr>
        <w:pStyle w:val="a4"/>
        <w:rPr>
          <w:sz w:val="28"/>
          <w:szCs w:val="28"/>
        </w:rPr>
      </w:pPr>
    </w:p>
    <w:p w:rsidR="00D04068" w:rsidRDefault="00D04068" w:rsidP="00C02BEF">
      <w:pPr>
        <w:pStyle w:val="a4"/>
        <w:rPr>
          <w:sz w:val="28"/>
          <w:szCs w:val="28"/>
        </w:rPr>
      </w:pPr>
    </w:p>
    <w:p w:rsidR="00D04068" w:rsidRDefault="00D04068" w:rsidP="00C02BEF">
      <w:pPr>
        <w:pStyle w:val="a4"/>
        <w:rPr>
          <w:sz w:val="28"/>
          <w:szCs w:val="28"/>
        </w:rPr>
      </w:pPr>
    </w:p>
    <w:p w:rsidR="00D04068" w:rsidRDefault="00D04068" w:rsidP="00C02BEF">
      <w:pPr>
        <w:pStyle w:val="a4"/>
        <w:rPr>
          <w:sz w:val="28"/>
          <w:szCs w:val="28"/>
        </w:rPr>
      </w:pPr>
    </w:p>
    <w:p w:rsidR="00D04068" w:rsidRDefault="00D04068" w:rsidP="00C02BEF">
      <w:pPr>
        <w:pStyle w:val="a4"/>
        <w:rPr>
          <w:sz w:val="28"/>
          <w:szCs w:val="28"/>
        </w:rPr>
      </w:pPr>
    </w:p>
    <w:p w:rsidR="00D04068" w:rsidRPr="00C02BEF" w:rsidRDefault="00D04068" w:rsidP="00C02BEF">
      <w:pPr>
        <w:pStyle w:val="a4"/>
        <w:rPr>
          <w:sz w:val="28"/>
          <w:szCs w:val="28"/>
        </w:rPr>
      </w:pPr>
    </w:p>
    <w:p w:rsidR="00D06602" w:rsidRDefault="006C258F" w:rsidP="006759DC">
      <w:pPr>
        <w:pStyle w:val="a4"/>
        <w:spacing w:before="88"/>
        <w:ind w:left="709"/>
        <w:rPr>
          <w:sz w:val="28"/>
          <w:szCs w:val="28"/>
        </w:rPr>
      </w:pPr>
      <w:r>
        <w:rPr>
          <w:noProof/>
          <w:sz w:val="28"/>
          <w:szCs w:val="28"/>
          <w:lang w:eastAsia="ru-RU"/>
        </w:rPr>
        <w:pict>
          <v:rect id="_x0000_s1059" style="position:absolute;left:0;text-align:left;margin-left:-9.55pt;margin-top:5.05pt;width:36.75pt;height:23.25pt;z-index:251682816">
            <v:textbox style="mso-next-textbox:#_x0000_s1059">
              <w:txbxContent>
                <w:p w:rsidR="00D04068" w:rsidRPr="0020377C" w:rsidRDefault="00D04068" w:rsidP="00D04068">
                  <w:pPr>
                    <w:jc w:val="center"/>
                    <w:rPr>
                      <w:rFonts w:ascii="Times New Roman" w:hAnsi="Times New Roman" w:cs="Times New Roman"/>
                      <w:b/>
                      <w:sz w:val="27"/>
                      <w:szCs w:val="27"/>
                    </w:rPr>
                  </w:pPr>
                  <w:r w:rsidRPr="0020377C">
                    <w:rPr>
                      <w:rFonts w:ascii="Times New Roman" w:hAnsi="Times New Roman" w:cs="Times New Roman"/>
                      <w:b/>
                      <w:sz w:val="27"/>
                      <w:szCs w:val="27"/>
                    </w:rPr>
                    <w:t>16</w:t>
                  </w:r>
                </w:p>
              </w:txbxContent>
            </v:textbox>
          </v:rect>
        </w:pict>
      </w:r>
      <w:r w:rsidR="00D06602" w:rsidRPr="00C02BEF">
        <w:rPr>
          <w:sz w:val="28"/>
          <w:szCs w:val="28"/>
        </w:rPr>
        <w:t>Прочтите</w:t>
      </w:r>
      <w:r w:rsidR="00D06602" w:rsidRPr="00C02BEF">
        <w:rPr>
          <w:spacing w:val="41"/>
          <w:sz w:val="28"/>
          <w:szCs w:val="28"/>
        </w:rPr>
        <w:t xml:space="preserve"> </w:t>
      </w:r>
      <w:r w:rsidR="00D06602" w:rsidRPr="00C02BEF">
        <w:rPr>
          <w:sz w:val="28"/>
          <w:szCs w:val="28"/>
        </w:rPr>
        <w:t>отрывки</w:t>
      </w:r>
      <w:r w:rsidR="00D06602" w:rsidRPr="00C02BEF">
        <w:rPr>
          <w:spacing w:val="47"/>
          <w:sz w:val="28"/>
          <w:szCs w:val="28"/>
        </w:rPr>
        <w:t xml:space="preserve"> </w:t>
      </w:r>
      <w:r w:rsidR="00D06602" w:rsidRPr="00C02BEF">
        <w:rPr>
          <w:sz w:val="28"/>
          <w:szCs w:val="28"/>
        </w:rPr>
        <w:t>из</w:t>
      </w:r>
      <w:r w:rsidR="00D06602" w:rsidRPr="00C02BEF">
        <w:rPr>
          <w:spacing w:val="20"/>
          <w:sz w:val="28"/>
          <w:szCs w:val="28"/>
        </w:rPr>
        <w:t xml:space="preserve"> </w:t>
      </w:r>
      <w:r w:rsidR="00D06602" w:rsidRPr="00C02BEF">
        <w:rPr>
          <w:sz w:val="28"/>
          <w:szCs w:val="28"/>
        </w:rPr>
        <w:t>воспоминаний</w:t>
      </w:r>
      <w:r w:rsidR="00D06602" w:rsidRPr="00C02BEF">
        <w:rPr>
          <w:spacing w:val="64"/>
          <w:sz w:val="28"/>
          <w:szCs w:val="28"/>
        </w:rPr>
        <w:t xml:space="preserve"> </w:t>
      </w:r>
      <w:r w:rsidR="00D06602" w:rsidRPr="00C02BEF">
        <w:rPr>
          <w:sz w:val="28"/>
          <w:szCs w:val="28"/>
        </w:rPr>
        <w:t>современников.</w:t>
      </w:r>
    </w:p>
    <w:p w:rsidR="00D04068" w:rsidRDefault="00D04068" w:rsidP="00C02BEF">
      <w:pPr>
        <w:pStyle w:val="a4"/>
        <w:spacing w:before="88"/>
        <w:ind w:left="1053"/>
        <w:rPr>
          <w:sz w:val="28"/>
          <w:szCs w:val="28"/>
        </w:rPr>
      </w:pPr>
    </w:p>
    <w:tbl>
      <w:tblPr>
        <w:tblStyle w:val="ad"/>
        <w:tblW w:w="9356" w:type="dxa"/>
        <w:tblInd w:w="817" w:type="dxa"/>
        <w:tblLayout w:type="fixed"/>
        <w:tblLook w:val="04A0" w:firstRow="1" w:lastRow="0" w:firstColumn="1" w:lastColumn="0" w:noHBand="0" w:noVBand="1"/>
      </w:tblPr>
      <w:tblGrid>
        <w:gridCol w:w="512"/>
        <w:gridCol w:w="8844"/>
      </w:tblGrid>
      <w:tr w:rsidR="00D04068" w:rsidTr="006759DC">
        <w:tc>
          <w:tcPr>
            <w:tcW w:w="9356" w:type="dxa"/>
            <w:gridSpan w:val="2"/>
          </w:tcPr>
          <w:p w:rsidR="00D04068" w:rsidRDefault="00D04068" w:rsidP="00D04068">
            <w:pPr>
              <w:pStyle w:val="a4"/>
              <w:spacing w:before="88"/>
              <w:jc w:val="center"/>
              <w:rPr>
                <w:sz w:val="28"/>
                <w:szCs w:val="28"/>
              </w:rPr>
            </w:pPr>
            <w:r>
              <w:rPr>
                <w:sz w:val="28"/>
                <w:szCs w:val="28"/>
              </w:rPr>
              <w:t>ФРАГМЕНТ ИСТОЧНИКОВ</w:t>
            </w:r>
          </w:p>
        </w:tc>
      </w:tr>
      <w:tr w:rsidR="00D04068" w:rsidTr="006759DC">
        <w:tc>
          <w:tcPr>
            <w:tcW w:w="512" w:type="dxa"/>
          </w:tcPr>
          <w:p w:rsidR="00D04068" w:rsidRDefault="00D04068" w:rsidP="00C02BEF">
            <w:pPr>
              <w:pStyle w:val="a4"/>
              <w:spacing w:before="88"/>
              <w:rPr>
                <w:sz w:val="28"/>
                <w:szCs w:val="28"/>
              </w:rPr>
            </w:pPr>
            <w:r>
              <w:rPr>
                <w:sz w:val="28"/>
                <w:szCs w:val="28"/>
              </w:rPr>
              <w:t>А)</w:t>
            </w:r>
          </w:p>
        </w:tc>
        <w:tc>
          <w:tcPr>
            <w:tcW w:w="8844" w:type="dxa"/>
          </w:tcPr>
          <w:p w:rsidR="00D04068" w:rsidRPr="006C258F" w:rsidRDefault="001F6C70" w:rsidP="001D30AF">
            <w:pPr>
              <w:pStyle w:val="a4"/>
              <w:tabs>
                <w:tab w:val="left" w:pos="514"/>
              </w:tabs>
              <w:spacing w:before="88"/>
              <w:ind w:right="176"/>
              <w:jc w:val="both"/>
              <w:rPr>
                <w:sz w:val="28"/>
                <w:szCs w:val="28"/>
              </w:rPr>
            </w:pPr>
            <w:r>
              <w:rPr>
                <w:sz w:val="28"/>
                <w:szCs w:val="28"/>
              </w:rPr>
              <w:tab/>
            </w:r>
            <w:r w:rsidRPr="006C258F">
              <w:rPr>
                <w:sz w:val="28"/>
                <w:szCs w:val="28"/>
              </w:rPr>
              <w:t>«Мы готовились к боям тщательно.</w:t>
            </w:r>
            <w:r w:rsidR="006759DC" w:rsidRPr="006C258F">
              <w:rPr>
                <w:sz w:val="28"/>
                <w:szCs w:val="28"/>
              </w:rPr>
              <w:t xml:space="preserve"> Составлению плана предшествовала большая работа на местности, в особенности на переднем крае. Приходилось в буквальном смысле слова ползать на животе. Изучение местности и состояния вражеской обороны убедило в том, что на правом крыле фронта целесообразно нанести два удара с разных участков: один</w:t>
            </w:r>
            <w:r w:rsidR="006A7C0C" w:rsidRPr="006C258F">
              <w:rPr>
                <w:sz w:val="28"/>
                <w:szCs w:val="28"/>
              </w:rPr>
              <w:t xml:space="preserve"> </w:t>
            </w:r>
            <w:r w:rsidR="006759DC" w:rsidRPr="006C258F">
              <w:rPr>
                <w:sz w:val="28"/>
                <w:szCs w:val="28"/>
              </w:rPr>
              <w:t xml:space="preserve">- силами 3-й и 48-й армий из района Рогачева на Бобруйск, Осиповичи, другой – силами 65-й и 28-й армий из района нижнее течение Березины, Озаричи в общем направлении на Слуцк. Причем оба удара должны быть главными. Это шло вразрез с установившимся взглядом, согласно которому при наступлении наносится один главный удар, для чего и сосредоточиваются основные силы и средства. </w:t>
            </w:r>
            <w:r w:rsidR="001D30AF" w:rsidRPr="006C258F">
              <w:rPr>
                <w:sz w:val="28"/>
                <w:szCs w:val="28"/>
              </w:rPr>
              <w:t>Принимая несколько необычное решение, мы шли на известное распыление сил, но в болотах Полесья другого выхода, а вернее сказать – другого пути к успеху операции у нас не было».</w:t>
            </w:r>
          </w:p>
        </w:tc>
      </w:tr>
      <w:tr w:rsidR="00D04068" w:rsidTr="006759DC">
        <w:tc>
          <w:tcPr>
            <w:tcW w:w="512" w:type="dxa"/>
          </w:tcPr>
          <w:p w:rsidR="00D04068" w:rsidRDefault="00D04068" w:rsidP="00C02BEF">
            <w:pPr>
              <w:pStyle w:val="a4"/>
              <w:spacing w:before="88"/>
              <w:rPr>
                <w:sz w:val="28"/>
                <w:szCs w:val="28"/>
              </w:rPr>
            </w:pPr>
            <w:r>
              <w:rPr>
                <w:sz w:val="28"/>
                <w:szCs w:val="28"/>
              </w:rPr>
              <w:t>Б)</w:t>
            </w:r>
          </w:p>
        </w:tc>
        <w:tc>
          <w:tcPr>
            <w:tcW w:w="8844" w:type="dxa"/>
          </w:tcPr>
          <w:p w:rsidR="00D04068" w:rsidRDefault="005A713E" w:rsidP="00216E45">
            <w:pPr>
              <w:pStyle w:val="a4"/>
              <w:spacing w:before="88"/>
              <w:ind w:right="176"/>
              <w:jc w:val="both"/>
              <w:rPr>
                <w:sz w:val="28"/>
                <w:szCs w:val="28"/>
              </w:rPr>
            </w:pPr>
            <w:r>
              <w:rPr>
                <w:sz w:val="28"/>
                <w:szCs w:val="28"/>
              </w:rPr>
              <w:t xml:space="preserve">         «В двадцатых числах мая Рокоссовский снова прибыл в Ставку. План Рокоссовского подвергся критике. Удар левого крыла фронта на люблинском направлении был одобрен. Когда же </w:t>
            </w:r>
            <w:r w:rsidR="00B048DE">
              <w:rPr>
                <w:sz w:val="28"/>
                <w:szCs w:val="28"/>
              </w:rPr>
              <w:t>комфронта изложил концепцию второго удара группировкой правого крыла, возникла заминка.</w:t>
            </w:r>
            <w:r w:rsidR="007A5A04">
              <w:rPr>
                <w:sz w:val="28"/>
                <w:szCs w:val="28"/>
              </w:rPr>
              <w:t xml:space="preserve"> Сталин потребовал нанесения сильного удара в одном месте, одной мощной группировкой. Рокоссовский стоял на своем:</w:t>
            </w:r>
            <w:r w:rsidR="007C3E5A">
              <w:rPr>
                <w:sz w:val="28"/>
                <w:szCs w:val="28"/>
              </w:rPr>
              <w:t xml:space="preserve"> необходимо нанести два удара. Именно а таких обстоятельствах, настаивал комфронта, противник будет лишен возможности перебрасывать свои силы с одного оперативного направления на другое, и это даст возможность избежать больших потерь, а общий удар будет иметь наибольшую силу…</w:t>
            </w:r>
          </w:p>
          <w:p w:rsidR="007C3E5A" w:rsidRDefault="007C3E5A" w:rsidP="00216E45">
            <w:pPr>
              <w:pStyle w:val="a4"/>
              <w:spacing w:before="88"/>
              <w:ind w:right="176"/>
              <w:jc w:val="both"/>
              <w:rPr>
                <w:sz w:val="28"/>
                <w:szCs w:val="28"/>
              </w:rPr>
            </w:pPr>
            <w:r>
              <w:rPr>
                <w:sz w:val="28"/>
                <w:szCs w:val="28"/>
              </w:rPr>
              <w:t>- Товарищ Рокоссовский, - сказал Сталин, - скажите нам, что же все-таки лучше: два слабых удара или один сильный?</w:t>
            </w:r>
          </w:p>
          <w:p w:rsidR="007C3E5A" w:rsidRDefault="007C3E5A" w:rsidP="00216E45">
            <w:pPr>
              <w:pStyle w:val="a4"/>
              <w:spacing w:before="88"/>
              <w:ind w:right="176"/>
              <w:jc w:val="both"/>
              <w:rPr>
                <w:sz w:val="28"/>
                <w:szCs w:val="28"/>
              </w:rPr>
            </w:pPr>
            <w:r>
              <w:rPr>
                <w:sz w:val="28"/>
                <w:szCs w:val="28"/>
              </w:rPr>
              <w:t>Стало очевидным: Верховный подвел черту – «два слабых удара…». Но почему – слабых?!</w:t>
            </w:r>
          </w:p>
          <w:p w:rsidR="007C3E5A" w:rsidRDefault="007C3E5A" w:rsidP="00216E45">
            <w:pPr>
              <w:pStyle w:val="a4"/>
              <w:spacing w:before="88"/>
              <w:ind w:right="176"/>
              <w:jc w:val="both"/>
              <w:rPr>
                <w:sz w:val="28"/>
                <w:szCs w:val="28"/>
              </w:rPr>
            </w:pPr>
            <w:r>
              <w:rPr>
                <w:sz w:val="28"/>
                <w:szCs w:val="28"/>
              </w:rPr>
              <w:t>- Лучше, товарищ Сталин, два сильных удара и оба – главные.</w:t>
            </w:r>
          </w:p>
          <w:p w:rsidR="007C3E5A" w:rsidRDefault="007C3E5A" w:rsidP="00F06367">
            <w:pPr>
              <w:pStyle w:val="a4"/>
              <w:spacing w:before="88"/>
              <w:ind w:right="176"/>
              <w:jc w:val="both"/>
              <w:rPr>
                <w:sz w:val="28"/>
                <w:szCs w:val="28"/>
              </w:rPr>
            </w:pPr>
            <w:r>
              <w:rPr>
                <w:sz w:val="28"/>
                <w:szCs w:val="28"/>
              </w:rPr>
              <w:t>- Хорошо, -</w:t>
            </w:r>
            <w:r w:rsidR="00EB335F">
              <w:rPr>
                <w:sz w:val="28"/>
                <w:szCs w:val="28"/>
              </w:rPr>
              <w:t xml:space="preserve"> </w:t>
            </w:r>
            <w:r>
              <w:rPr>
                <w:sz w:val="28"/>
                <w:szCs w:val="28"/>
              </w:rPr>
              <w:t>неожиданно согласился Сталин. – Настойчивость командующего фронтом доказывает, что организация наступления тщательно продумана. А это надежная гарантия успеха.</w:t>
            </w:r>
          </w:p>
        </w:tc>
      </w:tr>
    </w:tbl>
    <w:p w:rsidR="00B50579" w:rsidRDefault="00B50579" w:rsidP="00A847F0">
      <w:pPr>
        <w:pStyle w:val="article-renderblock"/>
        <w:shd w:val="clear" w:color="auto" w:fill="FFFFFF"/>
        <w:spacing w:before="90" w:beforeAutospacing="0" w:after="300" w:afterAutospacing="0"/>
        <w:ind w:left="709" w:right="139"/>
        <w:jc w:val="both"/>
        <w:rPr>
          <w:color w:val="000000"/>
          <w:sz w:val="28"/>
          <w:szCs w:val="28"/>
        </w:rPr>
      </w:pPr>
      <w:bookmarkStart w:id="1" w:name="_GoBack"/>
      <w:bookmarkEnd w:id="1"/>
      <w:r w:rsidRPr="00C02BEF">
        <w:rPr>
          <w:color w:val="000000"/>
          <w:sz w:val="28"/>
          <w:szCs w:val="28"/>
        </w:rPr>
        <w:t>Укажите кодовое название операции, о подготовке которой говорится в обоих фрагментах. Укажите любую другую операцию, осуществленную в том же году. Пользуясь текстами фрагментов, назовите одно любое объяснение, почему Рокоссовский настаивал не на одном, а на двух главных ударах.</w:t>
      </w:r>
    </w:p>
    <w:p w:rsidR="00A847F0" w:rsidRPr="00C02BEF" w:rsidRDefault="006C258F" w:rsidP="00A847F0">
      <w:pPr>
        <w:pStyle w:val="article-renderblock"/>
        <w:shd w:val="clear" w:color="auto" w:fill="FFFFFF"/>
        <w:spacing w:before="90" w:beforeAutospacing="0" w:after="300" w:afterAutospacing="0"/>
        <w:ind w:left="426" w:right="139"/>
        <w:jc w:val="both"/>
        <w:rPr>
          <w:color w:val="000000"/>
          <w:sz w:val="28"/>
          <w:szCs w:val="28"/>
        </w:rPr>
      </w:pPr>
      <w:r>
        <w:rPr>
          <w:noProof/>
          <w:sz w:val="28"/>
          <w:szCs w:val="28"/>
        </w:rPr>
        <w:pict>
          <v:rect id="_x0000_s1060" style="position:absolute;left:0;text-align:left;margin-left:-23.05pt;margin-top:33.15pt;width:36.75pt;height:23.25pt;z-index:251683840">
            <v:textbox style="mso-next-textbox:#_x0000_s1060">
              <w:txbxContent>
                <w:p w:rsidR="00A847F0" w:rsidRPr="0020377C" w:rsidRDefault="00A847F0" w:rsidP="00A847F0">
                  <w:pPr>
                    <w:jc w:val="center"/>
                    <w:rPr>
                      <w:rFonts w:ascii="Times New Roman" w:hAnsi="Times New Roman" w:cs="Times New Roman"/>
                      <w:b/>
                      <w:sz w:val="27"/>
                      <w:szCs w:val="27"/>
                    </w:rPr>
                  </w:pPr>
                  <w:r w:rsidRPr="0020377C">
                    <w:rPr>
                      <w:rFonts w:ascii="Times New Roman" w:hAnsi="Times New Roman" w:cs="Times New Roman"/>
                      <w:b/>
                      <w:sz w:val="27"/>
                      <w:szCs w:val="27"/>
                    </w:rPr>
                    <w:t>17</w:t>
                  </w:r>
                </w:p>
              </w:txbxContent>
            </v:textbox>
          </v:rect>
        </w:pict>
      </w:r>
    </w:p>
    <w:p w:rsidR="00D06602" w:rsidRPr="00C02BEF" w:rsidRDefault="00B50579" w:rsidP="00A847F0">
      <w:pPr>
        <w:pStyle w:val="a4"/>
        <w:ind w:left="426" w:right="238" w:firstLine="2"/>
        <w:jc w:val="both"/>
        <w:rPr>
          <w:sz w:val="28"/>
          <w:szCs w:val="28"/>
        </w:rPr>
      </w:pPr>
      <w:r w:rsidRPr="00C02BEF">
        <w:rPr>
          <w:sz w:val="28"/>
          <w:szCs w:val="28"/>
        </w:rPr>
        <w:t>В 1840–1850-х гг. некоторые из крупных помещиков пытались рационализировать свои хозяйства, переустроить их на новый лад. Они закупали в Европе усовершенствованные земледельческие орудия, высокопродуктивные сорта семян, удобрения и т.д., вводили четырёхполье и т.п. Но широкого распространения среди российских помещиков эта практика не получила. Приведите любые три причины отказа большинства помещиков от рационализации своих хозяйств.</w:t>
      </w:r>
    </w:p>
    <w:p w:rsidR="00B50579" w:rsidRPr="00C02BEF" w:rsidRDefault="006C258F" w:rsidP="00C02BEF">
      <w:pPr>
        <w:spacing w:line="240" w:lineRule="auto"/>
        <w:rPr>
          <w:rFonts w:ascii="Times New Roman" w:hAnsi="Times New Roman" w:cs="Times New Roman"/>
          <w:color w:val="000000" w:themeColor="text1"/>
          <w:sz w:val="28"/>
          <w:szCs w:val="28"/>
          <w:shd w:val="clear" w:color="auto" w:fill="FFFFFF"/>
        </w:rPr>
      </w:pPr>
      <w:r>
        <w:rPr>
          <w:noProof/>
          <w:sz w:val="28"/>
          <w:szCs w:val="28"/>
        </w:rPr>
        <w:pict>
          <v:rect id="_x0000_s1061" style="position:absolute;margin-left:-23.8pt;margin-top:29.6pt;width:36.75pt;height:23.25pt;z-index:251684864">
            <v:textbox style="mso-next-textbox:#_x0000_s1061">
              <w:txbxContent>
                <w:p w:rsidR="00A847F0" w:rsidRPr="0020377C" w:rsidRDefault="00A847F0" w:rsidP="00A847F0">
                  <w:pPr>
                    <w:jc w:val="center"/>
                    <w:rPr>
                      <w:rFonts w:ascii="Times New Roman" w:hAnsi="Times New Roman" w:cs="Times New Roman"/>
                      <w:b/>
                      <w:sz w:val="27"/>
                      <w:szCs w:val="27"/>
                    </w:rPr>
                  </w:pPr>
                  <w:r w:rsidRPr="0020377C">
                    <w:rPr>
                      <w:rFonts w:ascii="Times New Roman" w:hAnsi="Times New Roman" w:cs="Times New Roman"/>
                      <w:b/>
                      <w:sz w:val="27"/>
                      <w:szCs w:val="27"/>
                    </w:rPr>
                    <w:t>18</w:t>
                  </w:r>
                </w:p>
              </w:txbxContent>
            </v:textbox>
          </v:rect>
        </w:pict>
      </w:r>
    </w:p>
    <w:p w:rsidR="0016747B" w:rsidRPr="00C02BEF" w:rsidRDefault="00B50579" w:rsidP="00A847F0">
      <w:pPr>
        <w:pStyle w:val="a4"/>
        <w:spacing w:before="247"/>
        <w:ind w:left="426" w:right="226" w:hanging="895"/>
        <w:jc w:val="both"/>
        <w:rPr>
          <w:color w:val="000000"/>
          <w:sz w:val="28"/>
          <w:szCs w:val="28"/>
          <w:shd w:val="clear" w:color="auto" w:fill="FFFFFF"/>
        </w:rPr>
      </w:pPr>
      <w:r w:rsidRPr="00C02BEF">
        <w:rPr>
          <w:w w:val="105"/>
          <w:sz w:val="28"/>
          <w:szCs w:val="28"/>
        </w:rPr>
        <w:t xml:space="preserve">            </w:t>
      </w:r>
      <w:r w:rsidRPr="00C02BEF">
        <w:rPr>
          <w:color w:val="000000"/>
          <w:sz w:val="28"/>
          <w:szCs w:val="28"/>
          <w:shd w:val="clear" w:color="auto" w:fill="FFFFFF"/>
        </w:rPr>
        <w:t>Используя знания по истории России, раскройте смысл понятия «ассамблеи». Приведите один исторический факт, конкретизирующий данное понятие применительно к истории России. Приведённый факт не должен содержаться в данном Вами определении понятия.</w:t>
      </w:r>
    </w:p>
    <w:p w:rsidR="00B50579" w:rsidRPr="00C02BEF" w:rsidRDefault="006C258F" w:rsidP="00C02BEF">
      <w:pPr>
        <w:pStyle w:val="a4"/>
        <w:spacing w:before="247"/>
        <w:ind w:left="1056" w:right="226" w:hanging="895"/>
        <w:rPr>
          <w:sz w:val="28"/>
          <w:szCs w:val="28"/>
        </w:rPr>
      </w:pPr>
      <w:r>
        <w:rPr>
          <w:noProof/>
          <w:sz w:val="28"/>
          <w:szCs w:val="28"/>
        </w:rPr>
        <w:pict>
          <v:rect id="_x0000_s1062" style="position:absolute;left:0;text-align:left;margin-left:-25.3pt;margin-top:27.5pt;width:36.75pt;height:23.25pt;z-index:251685888">
            <v:textbox style="mso-next-textbox:#_x0000_s1062">
              <w:txbxContent>
                <w:p w:rsidR="00A847F0" w:rsidRPr="0020377C" w:rsidRDefault="00A847F0" w:rsidP="00A847F0">
                  <w:pPr>
                    <w:jc w:val="center"/>
                    <w:rPr>
                      <w:rFonts w:ascii="Times New Roman" w:hAnsi="Times New Roman" w:cs="Times New Roman"/>
                      <w:b/>
                      <w:sz w:val="27"/>
                      <w:szCs w:val="27"/>
                    </w:rPr>
                  </w:pPr>
                  <w:r w:rsidRPr="0020377C">
                    <w:rPr>
                      <w:rFonts w:ascii="Times New Roman" w:hAnsi="Times New Roman" w:cs="Times New Roman"/>
                      <w:b/>
                      <w:sz w:val="27"/>
                      <w:szCs w:val="27"/>
                    </w:rPr>
                    <w:t>19</w:t>
                  </w:r>
                </w:p>
              </w:txbxContent>
            </v:textbox>
          </v:rect>
        </w:pict>
      </w:r>
    </w:p>
    <w:p w:rsidR="001F645F" w:rsidRPr="00C02BEF" w:rsidRDefault="001F645F" w:rsidP="00A847F0">
      <w:pPr>
        <w:autoSpaceDE w:val="0"/>
        <w:autoSpaceDN w:val="0"/>
        <w:adjustRightInd w:val="0"/>
        <w:spacing w:after="0" w:line="240" w:lineRule="auto"/>
        <w:ind w:left="426" w:right="281"/>
        <w:jc w:val="both"/>
        <w:rPr>
          <w:rFonts w:ascii="Times New Roman" w:hAnsi="Times New Roman" w:cs="Times New Roman"/>
          <w:sz w:val="28"/>
          <w:szCs w:val="28"/>
        </w:rPr>
      </w:pPr>
      <w:r w:rsidRPr="00C02BEF">
        <w:rPr>
          <w:rFonts w:ascii="Times New Roman" w:hAnsi="Times New Roman" w:cs="Times New Roman"/>
          <w:sz w:val="28"/>
          <w:szCs w:val="28"/>
        </w:rPr>
        <w:t xml:space="preserve">Во второй половине XVII в. в России и Франции был осуществлён ряд государственных реформ. Используя исторические знания, приведите аргументы в подтверждение точки зрения, что данные государственные реформы привели к важным изменениям политической системы в обеих странах: один аргумент для России и один для Франции. Ответ запишите в следующем виде. </w:t>
      </w:r>
    </w:p>
    <w:p w:rsidR="001F645F" w:rsidRPr="00C02BEF" w:rsidRDefault="001F645F" w:rsidP="00C02BEF">
      <w:pPr>
        <w:autoSpaceDE w:val="0"/>
        <w:autoSpaceDN w:val="0"/>
        <w:adjustRightInd w:val="0"/>
        <w:spacing w:after="0" w:line="240" w:lineRule="auto"/>
        <w:jc w:val="both"/>
        <w:rPr>
          <w:rFonts w:ascii="Times New Roman" w:hAnsi="Times New Roman" w:cs="Times New Roman"/>
          <w:sz w:val="28"/>
          <w:szCs w:val="28"/>
        </w:rPr>
      </w:pPr>
    </w:p>
    <w:p w:rsidR="001F645F" w:rsidRDefault="001F645F" w:rsidP="00A847F0">
      <w:pPr>
        <w:autoSpaceDE w:val="0"/>
        <w:autoSpaceDN w:val="0"/>
        <w:adjustRightInd w:val="0"/>
        <w:spacing w:after="0" w:line="240" w:lineRule="auto"/>
        <w:ind w:left="426"/>
        <w:jc w:val="both"/>
        <w:rPr>
          <w:rFonts w:ascii="Times New Roman" w:hAnsi="Times New Roman" w:cs="Times New Roman"/>
          <w:sz w:val="28"/>
          <w:szCs w:val="28"/>
        </w:rPr>
      </w:pPr>
      <w:r w:rsidRPr="00C02BEF">
        <w:rPr>
          <w:rFonts w:ascii="Times New Roman" w:hAnsi="Times New Roman" w:cs="Times New Roman"/>
          <w:sz w:val="28"/>
          <w:szCs w:val="28"/>
        </w:rPr>
        <w:t>Аргумент для России:</w:t>
      </w:r>
      <w:r w:rsidR="00A847F0">
        <w:rPr>
          <w:rFonts w:ascii="Times New Roman" w:hAnsi="Times New Roman" w:cs="Times New Roman"/>
          <w:sz w:val="28"/>
          <w:szCs w:val="28"/>
        </w:rPr>
        <w:t>_________________________________________________</w:t>
      </w:r>
      <w:r w:rsidRPr="00C02BEF">
        <w:rPr>
          <w:rFonts w:ascii="Times New Roman" w:hAnsi="Times New Roman" w:cs="Times New Roman"/>
          <w:sz w:val="28"/>
          <w:szCs w:val="28"/>
        </w:rPr>
        <w:t xml:space="preserve"> </w:t>
      </w:r>
    </w:p>
    <w:p w:rsidR="00330522" w:rsidRPr="00C02BEF" w:rsidRDefault="00330522" w:rsidP="00A847F0">
      <w:pPr>
        <w:autoSpaceDE w:val="0"/>
        <w:autoSpaceDN w:val="0"/>
        <w:adjustRightInd w:val="0"/>
        <w:spacing w:after="0" w:line="240" w:lineRule="auto"/>
        <w:ind w:left="426"/>
        <w:jc w:val="both"/>
        <w:rPr>
          <w:rFonts w:ascii="Times New Roman" w:hAnsi="Times New Roman" w:cs="Times New Roman"/>
          <w:sz w:val="28"/>
          <w:szCs w:val="28"/>
        </w:rPr>
      </w:pPr>
    </w:p>
    <w:p w:rsidR="0016747B" w:rsidRPr="00C02BEF" w:rsidRDefault="001F645F" w:rsidP="00330522">
      <w:pPr>
        <w:autoSpaceDE w:val="0"/>
        <w:autoSpaceDN w:val="0"/>
        <w:adjustRightInd w:val="0"/>
        <w:spacing w:after="0" w:line="240" w:lineRule="auto"/>
        <w:ind w:left="426"/>
        <w:jc w:val="both"/>
        <w:rPr>
          <w:rFonts w:ascii="Times New Roman" w:hAnsi="Times New Roman" w:cs="Times New Roman"/>
          <w:sz w:val="28"/>
          <w:szCs w:val="28"/>
        </w:rPr>
      </w:pPr>
      <w:r w:rsidRPr="00C02BEF">
        <w:rPr>
          <w:rFonts w:ascii="Times New Roman" w:hAnsi="Times New Roman" w:cs="Times New Roman"/>
          <w:sz w:val="28"/>
          <w:szCs w:val="28"/>
        </w:rPr>
        <w:t>Аргумент для Франции: ___</w:t>
      </w:r>
      <w:r w:rsidR="00330522">
        <w:rPr>
          <w:rFonts w:ascii="Times New Roman" w:hAnsi="Times New Roman" w:cs="Times New Roman"/>
          <w:sz w:val="28"/>
          <w:szCs w:val="28"/>
        </w:rPr>
        <w:t>________________________________________</w:t>
      </w:r>
      <w:r w:rsidRPr="00C02BEF">
        <w:rPr>
          <w:rFonts w:ascii="Times New Roman" w:hAnsi="Times New Roman" w:cs="Times New Roman"/>
          <w:sz w:val="28"/>
          <w:szCs w:val="28"/>
        </w:rPr>
        <w:t>____</w:t>
      </w:r>
    </w:p>
    <w:p w:rsidR="008958B6" w:rsidRDefault="008958B6" w:rsidP="00C02BEF">
      <w:pPr>
        <w:pStyle w:val="a4"/>
        <w:ind w:left="1049" w:right="222" w:hanging="2"/>
        <w:jc w:val="both"/>
        <w:rPr>
          <w:sz w:val="28"/>
          <w:szCs w:val="28"/>
          <w:u w:val="thick"/>
        </w:rPr>
      </w:pPr>
    </w:p>
    <w:p w:rsidR="00A3292D" w:rsidRPr="00C02BEF" w:rsidRDefault="006C258F" w:rsidP="00C02BEF">
      <w:pPr>
        <w:pStyle w:val="a4"/>
        <w:ind w:left="1049" w:right="222" w:hanging="2"/>
        <w:jc w:val="both"/>
        <w:rPr>
          <w:sz w:val="28"/>
          <w:szCs w:val="28"/>
          <w:u w:val="thick"/>
        </w:rPr>
      </w:pPr>
      <w:r>
        <w:rPr>
          <w:b/>
          <w:noProof/>
          <w:sz w:val="28"/>
          <w:szCs w:val="28"/>
        </w:rPr>
        <w:pict>
          <v:group id="_x0000_s1063" style="position:absolute;left:0;text-align:left;margin-left:-25.3pt;margin-top:15.4pt;width:37.35pt;height:37.7pt;z-index:251687936" coordorigin="8341,5292" coordsize="729,663">
            <v:oval id="_x0000_s1064" style="position:absolute;left:8341;top:5292;width:729;height:663" strokeweight="3pt"/>
            <v:shape id="_x0000_s1065" type="#_x0000_t202" style="position:absolute;left:8528;top:5461;width:412;height:355" stroked="f">
              <v:textbox style="mso-next-textbox:#_x0000_s1065">
                <w:txbxContent>
                  <w:p w:rsidR="00A3292D" w:rsidRPr="00A3292D" w:rsidRDefault="00A3292D" w:rsidP="00A3292D">
                    <w:pPr>
                      <w:rPr>
                        <w:rFonts w:ascii="Times New Roman" w:hAnsi="Times New Roman" w:cs="Times New Roman"/>
                        <w:b/>
                        <w:sz w:val="26"/>
                        <w:szCs w:val="26"/>
                      </w:rPr>
                    </w:pPr>
                    <w:r w:rsidRPr="00A3292D">
                      <w:rPr>
                        <w:rFonts w:ascii="Times New Roman" w:hAnsi="Times New Roman" w:cs="Times New Roman"/>
                        <w:b/>
                        <w:sz w:val="26"/>
                        <w:szCs w:val="26"/>
                      </w:rPr>
                      <w:t>!</w:t>
                    </w:r>
                  </w:p>
                </w:txbxContent>
              </v:textbox>
            </v:shape>
          </v:group>
        </w:pict>
      </w:r>
    </w:p>
    <w:p w:rsidR="00A3292D" w:rsidRPr="00004B20" w:rsidRDefault="00A3292D" w:rsidP="00A3292D">
      <w:pPr>
        <w:pStyle w:val="a8"/>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ind w:left="567" w:right="281"/>
        <w:jc w:val="both"/>
        <w:rPr>
          <w:b/>
          <w:i/>
          <w:color w:val="252525"/>
          <w:sz w:val="28"/>
          <w:szCs w:val="28"/>
        </w:rPr>
      </w:pPr>
      <w:r>
        <w:rPr>
          <w:b/>
          <w:i/>
          <w:color w:val="252525"/>
          <w:sz w:val="28"/>
          <w:szCs w:val="28"/>
        </w:rPr>
        <w:t>Проверьте, чтобы каждый ответ был записан в строке с номером соответствующего задания.</w:t>
      </w:r>
    </w:p>
    <w:p w:rsidR="00A575C5" w:rsidRPr="00C02BEF" w:rsidRDefault="00A575C5" w:rsidP="00C02BEF">
      <w:pPr>
        <w:pStyle w:val="a4"/>
        <w:tabs>
          <w:tab w:val="left" w:pos="10286"/>
          <w:tab w:val="left" w:pos="10344"/>
        </w:tabs>
        <w:spacing w:before="10"/>
        <w:ind w:left="1062" w:right="273"/>
        <w:jc w:val="both"/>
        <w:rPr>
          <w:sz w:val="28"/>
          <w:szCs w:val="28"/>
          <w:u w:val="thick"/>
        </w:rPr>
      </w:pPr>
    </w:p>
    <w:sectPr w:rsidR="00A575C5" w:rsidRPr="00C02BEF" w:rsidSect="00C02BEF">
      <w:headerReference w:type="default" r:id="rId12"/>
      <w:footerReference w:type="default" r:id="rId13"/>
      <w:pgSz w:w="11906" w:h="16838"/>
      <w:pgMar w:top="851" w:right="851" w:bottom="90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EEF" w:rsidRDefault="00A27EEF" w:rsidP="00C02BEF">
      <w:pPr>
        <w:spacing w:after="0" w:line="240" w:lineRule="auto"/>
      </w:pPr>
      <w:r>
        <w:separator/>
      </w:r>
    </w:p>
  </w:endnote>
  <w:endnote w:type="continuationSeparator" w:id="0">
    <w:p w:rsidR="00A27EEF" w:rsidRDefault="00A27EEF" w:rsidP="00C02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Italic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26C" w:rsidRDefault="00B0326C" w:rsidP="00B0326C">
    <w:pPr>
      <w:pStyle w:val="ab"/>
      <w:jc w:val="center"/>
      <w:rPr>
        <w:rFonts w:ascii="Times New Roman" w:hAnsi="Times New Roman" w:cs="Times New Roman"/>
        <w:sz w:val="20"/>
        <w:szCs w:val="20"/>
      </w:rPr>
    </w:pPr>
    <w:r w:rsidRPr="00B0326C">
      <w:rPr>
        <w:rFonts w:ascii="Times New Roman" w:hAnsi="Times New Roman" w:cs="Times New Roman"/>
        <w:sz w:val="20"/>
        <w:szCs w:val="20"/>
      </w:rPr>
      <w:t xml:space="preserve">©2022 </w:t>
    </w:r>
    <w:r>
      <w:rPr>
        <w:rFonts w:ascii="Times New Roman" w:hAnsi="Times New Roman" w:cs="Times New Roman"/>
        <w:sz w:val="20"/>
        <w:szCs w:val="20"/>
      </w:rPr>
      <w:t>Тюменский областной государственный институт развития регионального образования</w:t>
    </w:r>
  </w:p>
  <w:p w:rsidR="00B0326C" w:rsidRPr="00B0326C" w:rsidRDefault="00B0326C" w:rsidP="00B0326C">
    <w:pPr>
      <w:pStyle w:val="ab"/>
      <w:jc w:val="center"/>
      <w:rPr>
        <w:rFonts w:ascii="Times New Roman" w:hAnsi="Times New Roman" w:cs="Times New Roman"/>
        <w:b/>
        <w:sz w:val="20"/>
        <w:szCs w:val="20"/>
      </w:rPr>
    </w:pPr>
    <w:r w:rsidRPr="00B0326C">
      <w:rPr>
        <w:rFonts w:ascii="Times New Roman" w:hAnsi="Times New Roman" w:cs="Times New Roman"/>
        <w:b/>
        <w:sz w:val="20"/>
        <w:szCs w:val="20"/>
      </w:rPr>
      <w:t>Копирование не допускается</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EEF" w:rsidRDefault="00A27EEF" w:rsidP="00C02BEF">
      <w:pPr>
        <w:spacing w:after="0" w:line="240" w:lineRule="auto"/>
      </w:pPr>
      <w:r>
        <w:separator/>
      </w:r>
    </w:p>
  </w:footnote>
  <w:footnote w:type="continuationSeparator" w:id="0">
    <w:p w:rsidR="00A27EEF" w:rsidRDefault="00A27EEF" w:rsidP="00C02B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FDD" w:rsidRPr="00203FDD" w:rsidRDefault="00203FDD">
    <w:pPr>
      <w:pStyle w:val="a9"/>
      <w:rPr>
        <w:rFonts w:ascii="Times New Roman" w:hAnsi="Times New Roman" w:cs="Times New Roman"/>
        <w:sz w:val="20"/>
        <w:szCs w:val="20"/>
      </w:rPr>
    </w:pPr>
    <w:r w:rsidRPr="00203FDD">
      <w:rPr>
        <w:rFonts w:ascii="Times New Roman" w:hAnsi="Times New Roman" w:cs="Times New Roman"/>
        <w:sz w:val="20"/>
        <w:szCs w:val="20"/>
      </w:rPr>
      <w:t xml:space="preserve">Региональная оценка качества образования 2022г.    ИСТОРИЯ     11 класс               </w:t>
    </w:r>
    <w:r>
      <w:rPr>
        <w:rFonts w:ascii="Times New Roman" w:hAnsi="Times New Roman" w:cs="Times New Roman"/>
        <w:sz w:val="20"/>
        <w:szCs w:val="20"/>
      </w:rPr>
      <w:t xml:space="preserve">            </w:t>
    </w:r>
    <w:r w:rsidRPr="00203FDD">
      <w:rPr>
        <w:rFonts w:ascii="Times New Roman" w:hAnsi="Times New Roman" w:cs="Times New Roman"/>
        <w:sz w:val="20"/>
        <w:szCs w:val="20"/>
      </w:rPr>
      <w:t xml:space="preserve">                          (1151-</w:t>
    </w:r>
    <w:r w:rsidRPr="00203FDD">
      <w:rPr>
        <w:rFonts w:ascii="Times New Roman" w:hAnsi="Times New Roman" w:cs="Times New Roman"/>
        <w:sz w:val="20"/>
        <w:szCs w:val="20"/>
      </w:rPr>
      <w:fldChar w:fldCharType="begin"/>
    </w:r>
    <w:r w:rsidRPr="00203FDD">
      <w:rPr>
        <w:rFonts w:ascii="Times New Roman" w:hAnsi="Times New Roman" w:cs="Times New Roman"/>
        <w:sz w:val="20"/>
        <w:szCs w:val="20"/>
      </w:rPr>
      <w:instrText>PAGE   \* MERGEFORMAT</w:instrText>
    </w:r>
    <w:r w:rsidRPr="00203FDD">
      <w:rPr>
        <w:rFonts w:ascii="Times New Roman" w:hAnsi="Times New Roman" w:cs="Times New Roman"/>
        <w:sz w:val="20"/>
        <w:szCs w:val="20"/>
      </w:rPr>
      <w:fldChar w:fldCharType="separate"/>
    </w:r>
    <w:r w:rsidR="006C258F">
      <w:rPr>
        <w:rFonts w:ascii="Times New Roman" w:hAnsi="Times New Roman" w:cs="Times New Roman"/>
        <w:noProof/>
        <w:sz w:val="20"/>
        <w:szCs w:val="20"/>
      </w:rPr>
      <w:t>11</w:t>
    </w:r>
    <w:r w:rsidRPr="00203FDD">
      <w:rPr>
        <w:rFonts w:ascii="Times New Roman" w:hAnsi="Times New Roman" w:cs="Times New Roman"/>
        <w:sz w:val="20"/>
        <w:szCs w:val="20"/>
      </w:rPr>
      <w:fldChar w:fldCharType="end"/>
    </w:r>
    <w:r w:rsidRPr="00203FDD">
      <w:rPr>
        <w:rFonts w:ascii="Times New Roman" w:hAnsi="Times New Roman" w:cs="Times New Roman"/>
        <w:sz w:val="20"/>
        <w:szCs w:val="20"/>
      </w:rPr>
      <w:t>/1</w:t>
    </w:r>
    <w:r w:rsidR="00EB335F">
      <w:rPr>
        <w:rFonts w:ascii="Times New Roman" w:hAnsi="Times New Roman" w:cs="Times New Roman"/>
        <w:sz w:val="20"/>
        <w:szCs w:val="20"/>
      </w:rPr>
      <w:t>3</w:t>
    </w:r>
    <w:r w:rsidRPr="00203FDD">
      <w:rPr>
        <w:rFonts w:ascii="Times New Roman" w:hAnsi="Times New Roman" w:cs="Times New Roman"/>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4018B"/>
    <w:multiLevelType w:val="hybridMultilevel"/>
    <w:tmpl w:val="05D4DFEE"/>
    <w:lvl w:ilvl="0" w:tplc="8DD6C436">
      <w:start w:val="7"/>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0C0CC2"/>
    <w:multiLevelType w:val="hybridMultilevel"/>
    <w:tmpl w:val="456235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D57ACF"/>
    <w:multiLevelType w:val="hybridMultilevel"/>
    <w:tmpl w:val="2F66B1E0"/>
    <w:lvl w:ilvl="0" w:tplc="CA0E0F88">
      <w:start w:val="1"/>
      <w:numFmt w:val="decimal"/>
      <w:lvlText w:val="%1."/>
      <w:lvlJc w:val="left"/>
      <w:pPr>
        <w:ind w:left="644" w:hanging="360"/>
      </w:pPr>
      <w:rPr>
        <w:rFonts w:asciiTheme="minorHAnsi" w:hAnsiTheme="minorHAnsi" w:cstheme="minorBidi" w:hint="default"/>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2D862785"/>
    <w:multiLevelType w:val="multilevel"/>
    <w:tmpl w:val="ABCC4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FF69A4"/>
    <w:multiLevelType w:val="hybridMultilevel"/>
    <w:tmpl w:val="44106BAC"/>
    <w:lvl w:ilvl="0" w:tplc="105C1700">
      <w:start w:val="1"/>
      <w:numFmt w:val="decimal"/>
      <w:lvlText w:val="%1)"/>
      <w:lvlJc w:val="left"/>
      <w:pPr>
        <w:ind w:left="1052" w:hanging="416"/>
      </w:pPr>
      <w:rPr>
        <w:rFonts w:ascii="Times New Roman" w:eastAsia="Times New Roman" w:hAnsi="Times New Roman" w:cs="Times New Roman" w:hint="default"/>
        <w:b w:val="0"/>
        <w:bCs w:val="0"/>
        <w:i w:val="0"/>
        <w:iCs w:val="0"/>
        <w:w w:val="102"/>
        <w:sz w:val="27"/>
        <w:szCs w:val="27"/>
        <w:lang w:val="ru-RU" w:eastAsia="en-US" w:bidi="ar-SA"/>
      </w:rPr>
    </w:lvl>
    <w:lvl w:ilvl="1" w:tplc="3C12E320">
      <w:start w:val="2"/>
      <w:numFmt w:val="decimal"/>
      <w:lvlText w:val="%2)"/>
      <w:lvlJc w:val="left"/>
      <w:pPr>
        <w:ind w:left="1474" w:hanging="412"/>
      </w:pPr>
      <w:rPr>
        <w:rFonts w:ascii="Times New Roman" w:eastAsia="Times New Roman" w:hAnsi="Times New Roman" w:cs="Times New Roman" w:hint="default"/>
        <w:b w:val="0"/>
        <w:bCs w:val="0"/>
        <w:i w:val="0"/>
        <w:iCs w:val="0"/>
        <w:w w:val="94"/>
        <w:sz w:val="18"/>
        <w:szCs w:val="18"/>
        <w:lang w:val="ru-RU" w:eastAsia="en-US" w:bidi="ar-SA"/>
      </w:rPr>
    </w:lvl>
    <w:lvl w:ilvl="2" w:tplc="901E7616">
      <w:numFmt w:val="bullet"/>
      <w:lvlText w:val="•"/>
      <w:lvlJc w:val="left"/>
      <w:pPr>
        <w:ind w:left="2009" w:hanging="412"/>
      </w:pPr>
      <w:rPr>
        <w:rFonts w:hint="default"/>
        <w:lang w:val="ru-RU" w:eastAsia="en-US" w:bidi="ar-SA"/>
      </w:rPr>
    </w:lvl>
    <w:lvl w:ilvl="3" w:tplc="B66034C4">
      <w:numFmt w:val="bullet"/>
      <w:lvlText w:val="•"/>
      <w:lvlJc w:val="left"/>
      <w:pPr>
        <w:ind w:left="2538" w:hanging="412"/>
      </w:pPr>
      <w:rPr>
        <w:rFonts w:hint="default"/>
        <w:lang w:val="ru-RU" w:eastAsia="en-US" w:bidi="ar-SA"/>
      </w:rPr>
    </w:lvl>
    <w:lvl w:ilvl="4" w:tplc="8DB2876E">
      <w:numFmt w:val="bullet"/>
      <w:lvlText w:val="•"/>
      <w:lvlJc w:val="left"/>
      <w:pPr>
        <w:ind w:left="3067" w:hanging="412"/>
      </w:pPr>
      <w:rPr>
        <w:rFonts w:hint="default"/>
        <w:lang w:val="ru-RU" w:eastAsia="en-US" w:bidi="ar-SA"/>
      </w:rPr>
    </w:lvl>
    <w:lvl w:ilvl="5" w:tplc="2DB00CCA">
      <w:numFmt w:val="bullet"/>
      <w:lvlText w:val="•"/>
      <w:lvlJc w:val="left"/>
      <w:pPr>
        <w:ind w:left="3596" w:hanging="412"/>
      </w:pPr>
      <w:rPr>
        <w:rFonts w:hint="default"/>
        <w:lang w:val="ru-RU" w:eastAsia="en-US" w:bidi="ar-SA"/>
      </w:rPr>
    </w:lvl>
    <w:lvl w:ilvl="6" w:tplc="1A3CCDDE">
      <w:numFmt w:val="bullet"/>
      <w:lvlText w:val="•"/>
      <w:lvlJc w:val="left"/>
      <w:pPr>
        <w:ind w:left="4125" w:hanging="412"/>
      </w:pPr>
      <w:rPr>
        <w:rFonts w:hint="default"/>
        <w:lang w:val="ru-RU" w:eastAsia="en-US" w:bidi="ar-SA"/>
      </w:rPr>
    </w:lvl>
    <w:lvl w:ilvl="7" w:tplc="61D0D3F8">
      <w:numFmt w:val="bullet"/>
      <w:lvlText w:val="•"/>
      <w:lvlJc w:val="left"/>
      <w:pPr>
        <w:ind w:left="4655" w:hanging="412"/>
      </w:pPr>
      <w:rPr>
        <w:rFonts w:hint="default"/>
        <w:lang w:val="ru-RU" w:eastAsia="en-US" w:bidi="ar-SA"/>
      </w:rPr>
    </w:lvl>
    <w:lvl w:ilvl="8" w:tplc="515A6ADE">
      <w:numFmt w:val="bullet"/>
      <w:lvlText w:val="•"/>
      <w:lvlJc w:val="left"/>
      <w:pPr>
        <w:ind w:left="5184" w:hanging="412"/>
      </w:pPr>
      <w:rPr>
        <w:rFonts w:hint="default"/>
        <w:lang w:val="ru-RU" w:eastAsia="en-US" w:bidi="ar-SA"/>
      </w:rPr>
    </w:lvl>
  </w:abstractNum>
  <w:abstractNum w:abstractNumId="5" w15:restartNumberingAfterBreak="0">
    <w:nsid w:val="4E8933C0"/>
    <w:multiLevelType w:val="multilevel"/>
    <w:tmpl w:val="06E84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91816DC"/>
    <w:multiLevelType w:val="multilevel"/>
    <w:tmpl w:val="4DD8D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DEB61E9"/>
    <w:multiLevelType w:val="hybridMultilevel"/>
    <w:tmpl w:val="5F76C006"/>
    <w:lvl w:ilvl="0" w:tplc="5DC4985C">
      <w:start w:val="1"/>
      <w:numFmt w:val="decimal"/>
      <w:lvlText w:val="%1)"/>
      <w:lvlJc w:val="left"/>
      <w:pPr>
        <w:ind w:left="1474" w:hanging="410"/>
      </w:pPr>
      <w:rPr>
        <w:rFonts w:ascii="Times New Roman" w:eastAsia="Times New Roman" w:hAnsi="Times New Roman" w:cs="Times New Roman" w:hint="default"/>
        <w:b w:val="0"/>
        <w:bCs w:val="0"/>
        <w:i w:val="0"/>
        <w:iCs w:val="0"/>
        <w:w w:val="88"/>
        <w:sz w:val="18"/>
        <w:szCs w:val="18"/>
        <w:lang w:val="ru-RU" w:eastAsia="en-US" w:bidi="ar-SA"/>
      </w:rPr>
    </w:lvl>
    <w:lvl w:ilvl="1" w:tplc="ECE8461E">
      <w:numFmt w:val="bullet"/>
      <w:lvlText w:val="•"/>
      <w:lvlJc w:val="left"/>
      <w:pPr>
        <w:ind w:left="2394" w:hanging="410"/>
      </w:pPr>
      <w:rPr>
        <w:rFonts w:hint="default"/>
        <w:lang w:val="ru-RU" w:eastAsia="en-US" w:bidi="ar-SA"/>
      </w:rPr>
    </w:lvl>
    <w:lvl w:ilvl="2" w:tplc="428EC794">
      <w:numFmt w:val="bullet"/>
      <w:lvlText w:val="•"/>
      <w:lvlJc w:val="left"/>
      <w:pPr>
        <w:ind w:left="3308" w:hanging="410"/>
      </w:pPr>
      <w:rPr>
        <w:rFonts w:hint="default"/>
        <w:lang w:val="ru-RU" w:eastAsia="en-US" w:bidi="ar-SA"/>
      </w:rPr>
    </w:lvl>
    <w:lvl w:ilvl="3" w:tplc="FD266666">
      <w:numFmt w:val="bullet"/>
      <w:lvlText w:val="•"/>
      <w:lvlJc w:val="left"/>
      <w:pPr>
        <w:ind w:left="4222" w:hanging="410"/>
      </w:pPr>
      <w:rPr>
        <w:rFonts w:hint="default"/>
        <w:lang w:val="ru-RU" w:eastAsia="en-US" w:bidi="ar-SA"/>
      </w:rPr>
    </w:lvl>
    <w:lvl w:ilvl="4" w:tplc="DBECAC94">
      <w:numFmt w:val="bullet"/>
      <w:lvlText w:val="•"/>
      <w:lvlJc w:val="left"/>
      <w:pPr>
        <w:ind w:left="5136" w:hanging="410"/>
      </w:pPr>
      <w:rPr>
        <w:rFonts w:hint="default"/>
        <w:lang w:val="ru-RU" w:eastAsia="en-US" w:bidi="ar-SA"/>
      </w:rPr>
    </w:lvl>
    <w:lvl w:ilvl="5" w:tplc="2ED86C32">
      <w:numFmt w:val="bullet"/>
      <w:lvlText w:val="•"/>
      <w:lvlJc w:val="left"/>
      <w:pPr>
        <w:ind w:left="6050" w:hanging="410"/>
      </w:pPr>
      <w:rPr>
        <w:rFonts w:hint="default"/>
        <w:lang w:val="ru-RU" w:eastAsia="en-US" w:bidi="ar-SA"/>
      </w:rPr>
    </w:lvl>
    <w:lvl w:ilvl="6" w:tplc="51ACABC4">
      <w:numFmt w:val="bullet"/>
      <w:lvlText w:val="•"/>
      <w:lvlJc w:val="left"/>
      <w:pPr>
        <w:ind w:left="6964" w:hanging="410"/>
      </w:pPr>
      <w:rPr>
        <w:rFonts w:hint="default"/>
        <w:lang w:val="ru-RU" w:eastAsia="en-US" w:bidi="ar-SA"/>
      </w:rPr>
    </w:lvl>
    <w:lvl w:ilvl="7" w:tplc="33FE03C6">
      <w:numFmt w:val="bullet"/>
      <w:lvlText w:val="•"/>
      <w:lvlJc w:val="left"/>
      <w:pPr>
        <w:ind w:left="7878" w:hanging="410"/>
      </w:pPr>
      <w:rPr>
        <w:rFonts w:hint="default"/>
        <w:lang w:val="ru-RU" w:eastAsia="en-US" w:bidi="ar-SA"/>
      </w:rPr>
    </w:lvl>
    <w:lvl w:ilvl="8" w:tplc="3064E67A">
      <w:numFmt w:val="bullet"/>
      <w:lvlText w:val="•"/>
      <w:lvlJc w:val="left"/>
      <w:pPr>
        <w:ind w:left="8792" w:hanging="410"/>
      </w:pPr>
      <w:rPr>
        <w:rFonts w:hint="default"/>
        <w:lang w:val="ru-RU" w:eastAsia="en-US" w:bidi="ar-SA"/>
      </w:rPr>
    </w:lvl>
  </w:abstractNum>
  <w:num w:numId="1">
    <w:abstractNumId w:val="2"/>
  </w:num>
  <w:num w:numId="2">
    <w:abstractNumId w:val="4"/>
  </w:num>
  <w:num w:numId="3">
    <w:abstractNumId w:val="1"/>
  </w:num>
  <w:num w:numId="4">
    <w:abstractNumId w:val="7"/>
  </w:num>
  <w:num w:numId="5">
    <w:abstractNumId w:val="0"/>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F70EF"/>
    <w:rsid w:val="0006482D"/>
    <w:rsid w:val="000974EC"/>
    <w:rsid w:val="000C4158"/>
    <w:rsid w:val="0011161C"/>
    <w:rsid w:val="0016747B"/>
    <w:rsid w:val="001D30AF"/>
    <w:rsid w:val="001F645F"/>
    <w:rsid w:val="001F6C70"/>
    <w:rsid w:val="0020377C"/>
    <w:rsid w:val="00203FDD"/>
    <w:rsid w:val="00216E45"/>
    <w:rsid w:val="00224360"/>
    <w:rsid w:val="002C098F"/>
    <w:rsid w:val="002C6E61"/>
    <w:rsid w:val="00324F55"/>
    <w:rsid w:val="00330522"/>
    <w:rsid w:val="0037120C"/>
    <w:rsid w:val="00382734"/>
    <w:rsid w:val="00382A97"/>
    <w:rsid w:val="003C3001"/>
    <w:rsid w:val="00501A83"/>
    <w:rsid w:val="00533B83"/>
    <w:rsid w:val="00584D5E"/>
    <w:rsid w:val="00594BD2"/>
    <w:rsid w:val="005952C2"/>
    <w:rsid w:val="005A713E"/>
    <w:rsid w:val="005F7715"/>
    <w:rsid w:val="00647783"/>
    <w:rsid w:val="006655C7"/>
    <w:rsid w:val="00670213"/>
    <w:rsid w:val="006759DC"/>
    <w:rsid w:val="006A3E61"/>
    <w:rsid w:val="006A7C0C"/>
    <w:rsid w:val="006C258F"/>
    <w:rsid w:val="006E34E0"/>
    <w:rsid w:val="006F3D45"/>
    <w:rsid w:val="006F3D5A"/>
    <w:rsid w:val="00753148"/>
    <w:rsid w:val="00756B1B"/>
    <w:rsid w:val="00771E70"/>
    <w:rsid w:val="007A5A04"/>
    <w:rsid w:val="007B155C"/>
    <w:rsid w:val="007B5A1F"/>
    <w:rsid w:val="007C18F6"/>
    <w:rsid w:val="007C3E5A"/>
    <w:rsid w:val="007D5DCD"/>
    <w:rsid w:val="00806E55"/>
    <w:rsid w:val="00834313"/>
    <w:rsid w:val="00835DBE"/>
    <w:rsid w:val="008958B6"/>
    <w:rsid w:val="008E0605"/>
    <w:rsid w:val="009044FD"/>
    <w:rsid w:val="009324B6"/>
    <w:rsid w:val="009C44AB"/>
    <w:rsid w:val="009D1DA0"/>
    <w:rsid w:val="009F70EF"/>
    <w:rsid w:val="00A052C5"/>
    <w:rsid w:val="00A05B86"/>
    <w:rsid w:val="00A27EEF"/>
    <w:rsid w:val="00A3292D"/>
    <w:rsid w:val="00A438DC"/>
    <w:rsid w:val="00A56747"/>
    <w:rsid w:val="00A575C5"/>
    <w:rsid w:val="00A847F0"/>
    <w:rsid w:val="00AB2E08"/>
    <w:rsid w:val="00B01B1F"/>
    <w:rsid w:val="00B0326C"/>
    <w:rsid w:val="00B048DE"/>
    <w:rsid w:val="00B25FBF"/>
    <w:rsid w:val="00B50579"/>
    <w:rsid w:val="00B5610E"/>
    <w:rsid w:val="00B60AFC"/>
    <w:rsid w:val="00B72DFF"/>
    <w:rsid w:val="00B962A9"/>
    <w:rsid w:val="00BB0097"/>
    <w:rsid w:val="00BF7B87"/>
    <w:rsid w:val="00C02BEF"/>
    <w:rsid w:val="00C55842"/>
    <w:rsid w:val="00C62F21"/>
    <w:rsid w:val="00C82852"/>
    <w:rsid w:val="00C84F00"/>
    <w:rsid w:val="00CA6998"/>
    <w:rsid w:val="00CB44CA"/>
    <w:rsid w:val="00D04068"/>
    <w:rsid w:val="00D06602"/>
    <w:rsid w:val="00D204CE"/>
    <w:rsid w:val="00D9025C"/>
    <w:rsid w:val="00DC38C1"/>
    <w:rsid w:val="00E3112B"/>
    <w:rsid w:val="00E43715"/>
    <w:rsid w:val="00E8079C"/>
    <w:rsid w:val="00EB335F"/>
    <w:rsid w:val="00ED7AD9"/>
    <w:rsid w:val="00EE1C91"/>
    <w:rsid w:val="00F06367"/>
    <w:rsid w:val="00F86DBC"/>
    <w:rsid w:val="00FA2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shapelayout>
  </w:shapeDefaults>
  <w:decimalSymbol w:val=","/>
  <w:listSeparator w:val=";"/>
  <w15:docId w15:val="{796145C3-D6A1-449F-B253-500C32B4B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D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9F70EF"/>
    <w:pPr>
      <w:ind w:left="720"/>
      <w:contextualSpacing/>
    </w:pPr>
    <w:rPr>
      <w:rFonts w:eastAsiaTheme="minorHAnsi"/>
      <w:lang w:eastAsia="en-US"/>
    </w:rPr>
  </w:style>
  <w:style w:type="paragraph" w:customStyle="1" w:styleId="leftmargin">
    <w:name w:val="left_margin"/>
    <w:basedOn w:val="a"/>
    <w:rsid w:val="009F70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1">
    <w:name w:val="Основной текст (5)1"/>
    <w:basedOn w:val="a"/>
    <w:rsid w:val="009F70EF"/>
    <w:pPr>
      <w:widowControl w:val="0"/>
      <w:shd w:val="clear" w:color="auto" w:fill="FFFFFF"/>
      <w:spacing w:after="0" w:line="240" w:lineRule="atLeast"/>
    </w:pPr>
    <w:rPr>
      <w:rFonts w:ascii="Times New Roman" w:eastAsia="Courier New" w:hAnsi="Times New Roman" w:cs="Times New Roman"/>
      <w:color w:val="000000"/>
      <w:sz w:val="17"/>
      <w:szCs w:val="17"/>
    </w:rPr>
  </w:style>
  <w:style w:type="paragraph" w:styleId="a4">
    <w:name w:val="Body Text"/>
    <w:basedOn w:val="a"/>
    <w:link w:val="a5"/>
    <w:uiPriority w:val="1"/>
    <w:qFormat/>
    <w:rsid w:val="009F70EF"/>
    <w:pPr>
      <w:widowControl w:val="0"/>
      <w:autoSpaceDE w:val="0"/>
      <w:autoSpaceDN w:val="0"/>
      <w:spacing w:after="0" w:line="240" w:lineRule="auto"/>
    </w:pPr>
    <w:rPr>
      <w:rFonts w:ascii="Times New Roman" w:eastAsia="Times New Roman" w:hAnsi="Times New Roman" w:cs="Times New Roman"/>
      <w:sz w:val="27"/>
      <w:szCs w:val="27"/>
      <w:lang w:eastAsia="en-US"/>
    </w:rPr>
  </w:style>
  <w:style w:type="character" w:customStyle="1" w:styleId="a5">
    <w:name w:val="Основной текст Знак"/>
    <w:basedOn w:val="a0"/>
    <w:link w:val="a4"/>
    <w:uiPriority w:val="1"/>
    <w:rsid w:val="009F70EF"/>
    <w:rPr>
      <w:rFonts w:ascii="Times New Roman" w:eastAsia="Times New Roman" w:hAnsi="Times New Roman" w:cs="Times New Roman"/>
      <w:sz w:val="27"/>
      <w:szCs w:val="27"/>
      <w:lang w:eastAsia="en-US"/>
    </w:rPr>
  </w:style>
  <w:style w:type="table" w:customStyle="1" w:styleId="TableNormal">
    <w:name w:val="Table Normal"/>
    <w:uiPriority w:val="2"/>
    <w:semiHidden/>
    <w:unhideWhenUsed/>
    <w:qFormat/>
    <w:rsid w:val="009F70EF"/>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70EF"/>
    <w:pPr>
      <w:widowControl w:val="0"/>
      <w:autoSpaceDE w:val="0"/>
      <w:autoSpaceDN w:val="0"/>
      <w:spacing w:after="0" w:line="240" w:lineRule="auto"/>
    </w:pPr>
    <w:rPr>
      <w:rFonts w:ascii="Times New Roman" w:eastAsia="Times New Roman" w:hAnsi="Times New Roman" w:cs="Times New Roman"/>
      <w:lang w:eastAsia="en-US"/>
    </w:rPr>
  </w:style>
  <w:style w:type="paragraph" w:styleId="a6">
    <w:name w:val="Balloon Text"/>
    <w:basedOn w:val="a"/>
    <w:link w:val="a7"/>
    <w:uiPriority w:val="99"/>
    <w:semiHidden/>
    <w:unhideWhenUsed/>
    <w:rsid w:val="009F70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F70EF"/>
    <w:rPr>
      <w:rFonts w:ascii="Tahoma" w:hAnsi="Tahoma" w:cs="Tahoma"/>
      <w:sz w:val="16"/>
      <w:szCs w:val="16"/>
    </w:rPr>
  </w:style>
  <w:style w:type="paragraph" w:styleId="a8">
    <w:name w:val="Normal (Web)"/>
    <w:basedOn w:val="a"/>
    <w:uiPriority w:val="99"/>
    <w:semiHidden/>
    <w:unhideWhenUsed/>
    <w:rsid w:val="009F70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Заголовок 11"/>
    <w:basedOn w:val="a"/>
    <w:uiPriority w:val="1"/>
    <w:qFormat/>
    <w:rsid w:val="00E8079C"/>
    <w:pPr>
      <w:widowControl w:val="0"/>
      <w:autoSpaceDE w:val="0"/>
      <w:autoSpaceDN w:val="0"/>
      <w:spacing w:after="0" w:line="240" w:lineRule="auto"/>
      <w:ind w:left="1419" w:right="78"/>
      <w:jc w:val="center"/>
      <w:outlineLvl w:val="1"/>
    </w:pPr>
    <w:rPr>
      <w:rFonts w:ascii="Times New Roman" w:eastAsia="Times New Roman" w:hAnsi="Times New Roman" w:cs="Times New Roman"/>
      <w:sz w:val="29"/>
      <w:szCs w:val="29"/>
      <w:lang w:eastAsia="en-US"/>
    </w:rPr>
  </w:style>
  <w:style w:type="paragraph" w:customStyle="1" w:styleId="article-renderblock">
    <w:name w:val="article-render__block"/>
    <w:basedOn w:val="a"/>
    <w:rsid w:val="00B50579"/>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header"/>
    <w:basedOn w:val="a"/>
    <w:link w:val="aa"/>
    <w:uiPriority w:val="99"/>
    <w:unhideWhenUsed/>
    <w:rsid w:val="00C02BE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02BEF"/>
  </w:style>
  <w:style w:type="paragraph" w:styleId="ab">
    <w:name w:val="footer"/>
    <w:basedOn w:val="a"/>
    <w:link w:val="ac"/>
    <w:uiPriority w:val="99"/>
    <w:unhideWhenUsed/>
    <w:rsid w:val="00C02BE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02BEF"/>
  </w:style>
  <w:style w:type="table" w:styleId="ad">
    <w:name w:val="Table Grid"/>
    <w:basedOn w:val="a1"/>
    <w:uiPriority w:val="59"/>
    <w:rsid w:val="00FA23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971492">
      <w:bodyDiv w:val="1"/>
      <w:marLeft w:val="0"/>
      <w:marRight w:val="0"/>
      <w:marTop w:val="0"/>
      <w:marBottom w:val="0"/>
      <w:divBdr>
        <w:top w:val="none" w:sz="0" w:space="0" w:color="auto"/>
        <w:left w:val="none" w:sz="0" w:space="0" w:color="auto"/>
        <w:bottom w:val="none" w:sz="0" w:space="0" w:color="auto"/>
        <w:right w:val="none" w:sz="0" w:space="0" w:color="auto"/>
      </w:divBdr>
    </w:div>
    <w:div w:id="391466834">
      <w:bodyDiv w:val="1"/>
      <w:marLeft w:val="0"/>
      <w:marRight w:val="0"/>
      <w:marTop w:val="0"/>
      <w:marBottom w:val="0"/>
      <w:divBdr>
        <w:top w:val="none" w:sz="0" w:space="0" w:color="auto"/>
        <w:left w:val="none" w:sz="0" w:space="0" w:color="auto"/>
        <w:bottom w:val="none" w:sz="0" w:space="0" w:color="auto"/>
        <w:right w:val="none" w:sz="0" w:space="0" w:color="auto"/>
      </w:divBdr>
    </w:div>
    <w:div w:id="417017592">
      <w:bodyDiv w:val="1"/>
      <w:marLeft w:val="0"/>
      <w:marRight w:val="0"/>
      <w:marTop w:val="0"/>
      <w:marBottom w:val="0"/>
      <w:divBdr>
        <w:top w:val="none" w:sz="0" w:space="0" w:color="auto"/>
        <w:left w:val="none" w:sz="0" w:space="0" w:color="auto"/>
        <w:bottom w:val="none" w:sz="0" w:space="0" w:color="auto"/>
        <w:right w:val="none" w:sz="0" w:space="0" w:color="auto"/>
      </w:divBdr>
    </w:div>
    <w:div w:id="438452284">
      <w:bodyDiv w:val="1"/>
      <w:marLeft w:val="0"/>
      <w:marRight w:val="0"/>
      <w:marTop w:val="0"/>
      <w:marBottom w:val="0"/>
      <w:divBdr>
        <w:top w:val="none" w:sz="0" w:space="0" w:color="auto"/>
        <w:left w:val="none" w:sz="0" w:space="0" w:color="auto"/>
        <w:bottom w:val="none" w:sz="0" w:space="0" w:color="auto"/>
        <w:right w:val="none" w:sz="0" w:space="0" w:color="auto"/>
      </w:divBdr>
    </w:div>
    <w:div w:id="527067232">
      <w:bodyDiv w:val="1"/>
      <w:marLeft w:val="0"/>
      <w:marRight w:val="0"/>
      <w:marTop w:val="0"/>
      <w:marBottom w:val="0"/>
      <w:divBdr>
        <w:top w:val="none" w:sz="0" w:space="0" w:color="auto"/>
        <w:left w:val="none" w:sz="0" w:space="0" w:color="auto"/>
        <w:bottom w:val="none" w:sz="0" w:space="0" w:color="auto"/>
        <w:right w:val="none" w:sz="0" w:space="0" w:color="auto"/>
      </w:divBdr>
    </w:div>
    <w:div w:id="597568988">
      <w:bodyDiv w:val="1"/>
      <w:marLeft w:val="0"/>
      <w:marRight w:val="0"/>
      <w:marTop w:val="0"/>
      <w:marBottom w:val="0"/>
      <w:divBdr>
        <w:top w:val="none" w:sz="0" w:space="0" w:color="auto"/>
        <w:left w:val="none" w:sz="0" w:space="0" w:color="auto"/>
        <w:bottom w:val="none" w:sz="0" w:space="0" w:color="auto"/>
        <w:right w:val="none" w:sz="0" w:space="0" w:color="auto"/>
      </w:divBdr>
    </w:div>
    <w:div w:id="678896428">
      <w:bodyDiv w:val="1"/>
      <w:marLeft w:val="0"/>
      <w:marRight w:val="0"/>
      <w:marTop w:val="0"/>
      <w:marBottom w:val="0"/>
      <w:divBdr>
        <w:top w:val="none" w:sz="0" w:space="0" w:color="auto"/>
        <w:left w:val="none" w:sz="0" w:space="0" w:color="auto"/>
        <w:bottom w:val="none" w:sz="0" w:space="0" w:color="auto"/>
        <w:right w:val="none" w:sz="0" w:space="0" w:color="auto"/>
      </w:divBdr>
      <w:divsChild>
        <w:div w:id="1072459831">
          <w:marLeft w:val="0"/>
          <w:marRight w:val="0"/>
          <w:marTop w:val="75"/>
          <w:marBottom w:val="0"/>
          <w:divBdr>
            <w:top w:val="none" w:sz="0" w:space="0" w:color="auto"/>
            <w:left w:val="none" w:sz="0" w:space="0" w:color="auto"/>
            <w:bottom w:val="none" w:sz="0" w:space="0" w:color="auto"/>
            <w:right w:val="none" w:sz="0" w:space="0" w:color="auto"/>
          </w:divBdr>
          <w:divsChild>
            <w:div w:id="16403015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25778192">
      <w:bodyDiv w:val="1"/>
      <w:marLeft w:val="0"/>
      <w:marRight w:val="0"/>
      <w:marTop w:val="0"/>
      <w:marBottom w:val="0"/>
      <w:divBdr>
        <w:top w:val="none" w:sz="0" w:space="0" w:color="auto"/>
        <w:left w:val="none" w:sz="0" w:space="0" w:color="auto"/>
        <w:bottom w:val="none" w:sz="0" w:space="0" w:color="auto"/>
        <w:right w:val="none" w:sz="0" w:space="0" w:color="auto"/>
      </w:divBdr>
    </w:div>
    <w:div w:id="949705669">
      <w:bodyDiv w:val="1"/>
      <w:marLeft w:val="0"/>
      <w:marRight w:val="0"/>
      <w:marTop w:val="0"/>
      <w:marBottom w:val="0"/>
      <w:divBdr>
        <w:top w:val="none" w:sz="0" w:space="0" w:color="auto"/>
        <w:left w:val="none" w:sz="0" w:space="0" w:color="auto"/>
        <w:bottom w:val="none" w:sz="0" w:space="0" w:color="auto"/>
        <w:right w:val="none" w:sz="0" w:space="0" w:color="auto"/>
      </w:divBdr>
    </w:div>
    <w:div w:id="1041636558">
      <w:bodyDiv w:val="1"/>
      <w:marLeft w:val="0"/>
      <w:marRight w:val="0"/>
      <w:marTop w:val="0"/>
      <w:marBottom w:val="0"/>
      <w:divBdr>
        <w:top w:val="none" w:sz="0" w:space="0" w:color="auto"/>
        <w:left w:val="none" w:sz="0" w:space="0" w:color="auto"/>
        <w:bottom w:val="none" w:sz="0" w:space="0" w:color="auto"/>
        <w:right w:val="none" w:sz="0" w:space="0" w:color="auto"/>
      </w:divBdr>
      <w:divsChild>
        <w:div w:id="1896575202">
          <w:marLeft w:val="-225"/>
          <w:marRight w:val="-225"/>
          <w:marTop w:val="0"/>
          <w:marBottom w:val="0"/>
          <w:divBdr>
            <w:top w:val="none" w:sz="0" w:space="0" w:color="auto"/>
            <w:left w:val="none" w:sz="0" w:space="0" w:color="auto"/>
            <w:bottom w:val="none" w:sz="0" w:space="0" w:color="auto"/>
            <w:right w:val="none" w:sz="0" w:space="0" w:color="auto"/>
          </w:divBdr>
          <w:divsChild>
            <w:div w:id="1539126592">
              <w:marLeft w:val="0"/>
              <w:marRight w:val="0"/>
              <w:marTop w:val="0"/>
              <w:marBottom w:val="0"/>
              <w:divBdr>
                <w:top w:val="none" w:sz="0" w:space="0" w:color="auto"/>
                <w:left w:val="none" w:sz="0" w:space="0" w:color="auto"/>
                <w:bottom w:val="none" w:sz="0" w:space="0" w:color="auto"/>
                <w:right w:val="none" w:sz="0" w:space="0" w:color="auto"/>
              </w:divBdr>
              <w:divsChild>
                <w:div w:id="175959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256642">
      <w:bodyDiv w:val="1"/>
      <w:marLeft w:val="0"/>
      <w:marRight w:val="0"/>
      <w:marTop w:val="0"/>
      <w:marBottom w:val="0"/>
      <w:divBdr>
        <w:top w:val="none" w:sz="0" w:space="0" w:color="auto"/>
        <w:left w:val="none" w:sz="0" w:space="0" w:color="auto"/>
        <w:bottom w:val="none" w:sz="0" w:space="0" w:color="auto"/>
        <w:right w:val="none" w:sz="0" w:space="0" w:color="auto"/>
      </w:divBdr>
    </w:div>
    <w:div w:id="1383481741">
      <w:bodyDiv w:val="1"/>
      <w:marLeft w:val="0"/>
      <w:marRight w:val="0"/>
      <w:marTop w:val="0"/>
      <w:marBottom w:val="0"/>
      <w:divBdr>
        <w:top w:val="none" w:sz="0" w:space="0" w:color="auto"/>
        <w:left w:val="none" w:sz="0" w:space="0" w:color="auto"/>
        <w:bottom w:val="none" w:sz="0" w:space="0" w:color="auto"/>
        <w:right w:val="none" w:sz="0" w:space="0" w:color="auto"/>
      </w:divBdr>
    </w:div>
    <w:div w:id="1432780424">
      <w:bodyDiv w:val="1"/>
      <w:marLeft w:val="0"/>
      <w:marRight w:val="0"/>
      <w:marTop w:val="0"/>
      <w:marBottom w:val="0"/>
      <w:divBdr>
        <w:top w:val="none" w:sz="0" w:space="0" w:color="auto"/>
        <w:left w:val="none" w:sz="0" w:space="0" w:color="auto"/>
        <w:bottom w:val="none" w:sz="0" w:space="0" w:color="auto"/>
        <w:right w:val="none" w:sz="0" w:space="0" w:color="auto"/>
      </w:divBdr>
    </w:div>
    <w:div w:id="1561944598">
      <w:bodyDiv w:val="1"/>
      <w:marLeft w:val="0"/>
      <w:marRight w:val="0"/>
      <w:marTop w:val="0"/>
      <w:marBottom w:val="0"/>
      <w:divBdr>
        <w:top w:val="none" w:sz="0" w:space="0" w:color="auto"/>
        <w:left w:val="none" w:sz="0" w:space="0" w:color="auto"/>
        <w:bottom w:val="none" w:sz="0" w:space="0" w:color="auto"/>
        <w:right w:val="none" w:sz="0" w:space="0" w:color="auto"/>
      </w:divBdr>
    </w:div>
    <w:div w:id="1825660901">
      <w:bodyDiv w:val="1"/>
      <w:marLeft w:val="0"/>
      <w:marRight w:val="0"/>
      <w:marTop w:val="0"/>
      <w:marBottom w:val="0"/>
      <w:divBdr>
        <w:top w:val="none" w:sz="0" w:space="0" w:color="auto"/>
        <w:left w:val="none" w:sz="0" w:space="0" w:color="auto"/>
        <w:bottom w:val="none" w:sz="0" w:space="0" w:color="auto"/>
        <w:right w:val="none" w:sz="0" w:space="0" w:color="auto"/>
      </w:divBdr>
      <w:divsChild>
        <w:div w:id="1516068765">
          <w:marLeft w:val="-225"/>
          <w:marRight w:val="-225"/>
          <w:marTop w:val="0"/>
          <w:marBottom w:val="0"/>
          <w:divBdr>
            <w:top w:val="none" w:sz="0" w:space="0" w:color="auto"/>
            <w:left w:val="none" w:sz="0" w:space="0" w:color="auto"/>
            <w:bottom w:val="none" w:sz="0" w:space="0" w:color="auto"/>
            <w:right w:val="none" w:sz="0" w:space="0" w:color="auto"/>
          </w:divBdr>
          <w:divsChild>
            <w:div w:id="490027017">
              <w:marLeft w:val="0"/>
              <w:marRight w:val="0"/>
              <w:marTop w:val="0"/>
              <w:marBottom w:val="0"/>
              <w:divBdr>
                <w:top w:val="none" w:sz="0" w:space="0" w:color="auto"/>
                <w:left w:val="none" w:sz="0" w:space="0" w:color="auto"/>
                <w:bottom w:val="none" w:sz="0" w:space="0" w:color="auto"/>
                <w:right w:val="none" w:sz="0" w:space="0" w:color="auto"/>
              </w:divBdr>
              <w:divsChild>
                <w:div w:id="330060703">
                  <w:marLeft w:val="0"/>
                  <w:marRight w:val="0"/>
                  <w:marTop w:val="225"/>
                  <w:marBottom w:val="255"/>
                  <w:divBdr>
                    <w:top w:val="none" w:sz="0" w:space="0" w:color="auto"/>
                    <w:left w:val="none" w:sz="0" w:space="0" w:color="auto"/>
                    <w:bottom w:val="none" w:sz="0" w:space="0" w:color="auto"/>
                    <w:right w:val="none" w:sz="0" w:space="0" w:color="auto"/>
                  </w:divBdr>
                </w:div>
              </w:divsChild>
            </w:div>
          </w:divsChild>
        </w:div>
        <w:div w:id="1581477892">
          <w:marLeft w:val="-225"/>
          <w:marRight w:val="-225"/>
          <w:marTop w:val="0"/>
          <w:marBottom w:val="0"/>
          <w:divBdr>
            <w:top w:val="none" w:sz="0" w:space="0" w:color="auto"/>
            <w:left w:val="none" w:sz="0" w:space="0" w:color="auto"/>
            <w:bottom w:val="none" w:sz="0" w:space="0" w:color="auto"/>
            <w:right w:val="none" w:sz="0" w:space="0" w:color="auto"/>
          </w:divBdr>
          <w:divsChild>
            <w:div w:id="924650483">
              <w:marLeft w:val="-510"/>
              <w:marRight w:val="0"/>
              <w:marTop w:val="0"/>
              <w:marBottom w:val="0"/>
              <w:divBdr>
                <w:top w:val="none" w:sz="0" w:space="0" w:color="auto"/>
                <w:left w:val="none" w:sz="0" w:space="0" w:color="auto"/>
                <w:bottom w:val="none" w:sz="0" w:space="0" w:color="auto"/>
                <w:right w:val="none" w:sz="0" w:space="0" w:color="auto"/>
              </w:divBdr>
            </w:div>
            <w:div w:id="1383401074">
              <w:marLeft w:val="0"/>
              <w:marRight w:val="0"/>
              <w:marTop w:val="0"/>
              <w:marBottom w:val="0"/>
              <w:divBdr>
                <w:top w:val="none" w:sz="0" w:space="0" w:color="auto"/>
                <w:left w:val="none" w:sz="0" w:space="0" w:color="auto"/>
                <w:bottom w:val="none" w:sz="0" w:space="0" w:color="auto"/>
                <w:right w:val="none" w:sz="0" w:space="0" w:color="auto"/>
              </w:divBdr>
              <w:divsChild>
                <w:div w:id="3940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221864">
      <w:bodyDiv w:val="1"/>
      <w:marLeft w:val="0"/>
      <w:marRight w:val="0"/>
      <w:marTop w:val="0"/>
      <w:marBottom w:val="0"/>
      <w:divBdr>
        <w:top w:val="none" w:sz="0" w:space="0" w:color="auto"/>
        <w:left w:val="none" w:sz="0" w:space="0" w:color="auto"/>
        <w:bottom w:val="none" w:sz="0" w:space="0" w:color="auto"/>
        <w:right w:val="none" w:sz="0" w:space="0" w:color="auto"/>
      </w:divBdr>
    </w:div>
    <w:div w:id="1959874718">
      <w:bodyDiv w:val="1"/>
      <w:marLeft w:val="0"/>
      <w:marRight w:val="0"/>
      <w:marTop w:val="0"/>
      <w:marBottom w:val="0"/>
      <w:divBdr>
        <w:top w:val="none" w:sz="0" w:space="0" w:color="auto"/>
        <w:left w:val="none" w:sz="0" w:space="0" w:color="auto"/>
        <w:bottom w:val="none" w:sz="0" w:space="0" w:color="auto"/>
        <w:right w:val="none" w:sz="0" w:space="0" w:color="auto"/>
      </w:divBdr>
      <w:divsChild>
        <w:div w:id="452021974">
          <w:marLeft w:val="0"/>
          <w:marRight w:val="0"/>
          <w:marTop w:val="75"/>
          <w:marBottom w:val="0"/>
          <w:divBdr>
            <w:top w:val="none" w:sz="0" w:space="0" w:color="auto"/>
            <w:left w:val="none" w:sz="0" w:space="0" w:color="auto"/>
            <w:bottom w:val="none" w:sz="0" w:space="0" w:color="auto"/>
            <w:right w:val="none" w:sz="0" w:space="0" w:color="auto"/>
          </w:divBdr>
          <w:divsChild>
            <w:div w:id="7543960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48485793">
      <w:bodyDiv w:val="1"/>
      <w:marLeft w:val="0"/>
      <w:marRight w:val="0"/>
      <w:marTop w:val="0"/>
      <w:marBottom w:val="0"/>
      <w:divBdr>
        <w:top w:val="none" w:sz="0" w:space="0" w:color="auto"/>
        <w:left w:val="none" w:sz="0" w:space="0" w:color="auto"/>
        <w:bottom w:val="none" w:sz="0" w:space="0" w:color="auto"/>
        <w:right w:val="none" w:sz="0" w:space="0" w:color="auto"/>
      </w:divBdr>
      <w:divsChild>
        <w:div w:id="1045563386">
          <w:marLeft w:val="0"/>
          <w:marRight w:val="0"/>
          <w:marTop w:val="75"/>
          <w:marBottom w:val="0"/>
          <w:divBdr>
            <w:top w:val="none" w:sz="0" w:space="0" w:color="auto"/>
            <w:left w:val="none" w:sz="0" w:space="0" w:color="auto"/>
            <w:bottom w:val="none" w:sz="0" w:space="0" w:color="auto"/>
            <w:right w:val="none" w:sz="0" w:space="0" w:color="auto"/>
          </w:divBdr>
          <w:divsChild>
            <w:div w:id="5671499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7F863-A49A-4E97-8A69-A07E7CD1B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13</Pages>
  <Words>2446</Words>
  <Characters>13943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Татьяна В. Маркович</cp:lastModifiedBy>
  <cp:revision>47</cp:revision>
  <cp:lastPrinted>2021-11-10T11:08:00Z</cp:lastPrinted>
  <dcterms:created xsi:type="dcterms:W3CDTF">2021-10-17T16:05:00Z</dcterms:created>
  <dcterms:modified xsi:type="dcterms:W3CDTF">2021-11-15T05:49:00Z</dcterms:modified>
</cp:coreProperties>
</file>